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4A7C1" w14:textId="77777777" w:rsidR="00BD2D8C" w:rsidRPr="00937E9E" w:rsidRDefault="00BD2D8C" w:rsidP="00BD2D8C">
      <w:pPr>
        <w:jc w:val="center"/>
        <w:rPr>
          <w:rFonts w:ascii="Verdana" w:hAnsi="Verdana"/>
          <w:b/>
          <w:sz w:val="20"/>
          <w:szCs w:val="20"/>
          <w:lang w:eastAsia="pl-PL"/>
        </w:rPr>
      </w:pPr>
      <w:r w:rsidRPr="00937E9E">
        <w:rPr>
          <w:rFonts w:ascii="Verdana" w:hAnsi="Verdana"/>
          <w:b/>
          <w:sz w:val="20"/>
          <w:szCs w:val="20"/>
          <w:lang w:eastAsia="pl-PL"/>
        </w:rPr>
        <w:t>ISTOTNE DLA STRON POSTANOWIENIA UMOWY</w:t>
      </w:r>
    </w:p>
    <w:p w14:paraId="4C847C91" w14:textId="77777777" w:rsidR="00BD2D8C" w:rsidRPr="00937E9E" w:rsidRDefault="00BD2D8C" w:rsidP="00BD2D8C">
      <w:pPr>
        <w:jc w:val="center"/>
        <w:rPr>
          <w:rFonts w:ascii="Verdana" w:hAnsi="Verdana"/>
          <w:b/>
          <w:sz w:val="20"/>
          <w:szCs w:val="20"/>
          <w:lang w:eastAsia="pl-PL"/>
        </w:rPr>
      </w:pPr>
    </w:p>
    <w:p w14:paraId="11AB9E45" w14:textId="77777777" w:rsidR="00433E98" w:rsidRPr="00937E9E" w:rsidRDefault="00433E98" w:rsidP="00BD2D8C">
      <w:pPr>
        <w:spacing w:after="200"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7FE37D80" w14:textId="77777777" w:rsidR="00BD2D8C" w:rsidRPr="00937E9E" w:rsidRDefault="00BD2D8C" w:rsidP="00BD2D8C">
      <w:pPr>
        <w:spacing w:after="200" w:line="276" w:lineRule="auto"/>
        <w:jc w:val="center"/>
        <w:rPr>
          <w:rFonts w:ascii="Verdana" w:hAnsi="Verdana"/>
          <w:b/>
          <w:sz w:val="20"/>
          <w:szCs w:val="20"/>
        </w:rPr>
      </w:pPr>
      <w:r w:rsidRPr="00937E9E">
        <w:rPr>
          <w:rFonts w:ascii="Verdana" w:hAnsi="Verdana"/>
          <w:b/>
          <w:sz w:val="20"/>
          <w:szCs w:val="20"/>
        </w:rPr>
        <w:t>UMOWA  NR___________________</w:t>
      </w:r>
    </w:p>
    <w:p w14:paraId="55529FCB" w14:textId="77777777" w:rsidR="00BD2D8C" w:rsidRPr="00937E9E" w:rsidRDefault="00BD2D8C" w:rsidP="00BD2D8C">
      <w:pPr>
        <w:jc w:val="center"/>
        <w:rPr>
          <w:rFonts w:ascii="Verdana" w:hAnsi="Verdana"/>
          <w:b/>
          <w:sz w:val="20"/>
          <w:szCs w:val="20"/>
          <w:lang w:eastAsia="pl-PL"/>
        </w:rPr>
      </w:pPr>
    </w:p>
    <w:p w14:paraId="5DC9182B" w14:textId="77777777" w:rsidR="00E1368A" w:rsidRPr="00937E9E" w:rsidRDefault="00E1368A" w:rsidP="0064618E">
      <w:pPr>
        <w:spacing w:line="260" w:lineRule="atLeast"/>
        <w:jc w:val="both"/>
        <w:rPr>
          <w:rFonts w:ascii="Verdana" w:hAnsi="Verdana"/>
          <w:b/>
          <w:sz w:val="20"/>
          <w:szCs w:val="20"/>
        </w:rPr>
      </w:pPr>
    </w:p>
    <w:p w14:paraId="06B11945" w14:textId="77777777" w:rsidR="00EA48C7" w:rsidRPr="00937E9E" w:rsidRDefault="00BD2D8C" w:rsidP="0064618E">
      <w:pPr>
        <w:spacing w:line="260" w:lineRule="atLeast"/>
        <w:ind w:right="-49"/>
        <w:jc w:val="both"/>
        <w:rPr>
          <w:rFonts w:ascii="Verdana" w:hAnsi="Verdana" w:cs="Tahoma"/>
          <w:b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 xml:space="preserve">zawarta dnia _____________ </w:t>
      </w:r>
      <w:r w:rsidR="00EA48C7" w:rsidRPr="00937E9E">
        <w:rPr>
          <w:rFonts w:ascii="Verdana" w:hAnsi="Verdana" w:cs="Tahoma"/>
          <w:sz w:val="20"/>
          <w:szCs w:val="20"/>
          <w:lang w:eastAsia="pl-PL"/>
        </w:rPr>
        <w:t xml:space="preserve">w </w:t>
      </w:r>
      <w:r w:rsidR="008132F0" w:rsidRPr="00937E9E">
        <w:rPr>
          <w:rFonts w:ascii="Verdana" w:hAnsi="Verdana" w:cs="Tahoma"/>
          <w:sz w:val="20"/>
          <w:szCs w:val="20"/>
          <w:lang w:eastAsia="pl-PL"/>
        </w:rPr>
        <w:t>Kielcach</w:t>
      </w:r>
      <w:r w:rsidR="00EA48C7" w:rsidRPr="00937E9E">
        <w:rPr>
          <w:rFonts w:ascii="Verdana" w:hAnsi="Verdana" w:cs="Tahoma"/>
          <w:sz w:val="20"/>
          <w:szCs w:val="20"/>
          <w:lang w:eastAsia="pl-PL"/>
        </w:rPr>
        <w:t xml:space="preserve"> </w:t>
      </w:r>
      <w:r w:rsidR="00EA48C7" w:rsidRPr="00937E9E">
        <w:rPr>
          <w:rFonts w:ascii="Verdana" w:hAnsi="Verdana" w:cs="Tahoma"/>
          <w:b/>
          <w:sz w:val="20"/>
          <w:szCs w:val="20"/>
          <w:lang w:eastAsia="pl-PL"/>
        </w:rPr>
        <w:t>pomiędzy:</w:t>
      </w:r>
    </w:p>
    <w:p w14:paraId="532311E8" w14:textId="77777777" w:rsidR="00EA48C7" w:rsidRPr="00937E9E" w:rsidRDefault="00EA48C7" w:rsidP="0064618E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0372C0B6" w14:textId="77777777" w:rsidR="00EA48C7" w:rsidRPr="00937E9E" w:rsidRDefault="00EA48C7" w:rsidP="007C2613">
      <w:pPr>
        <w:spacing w:line="260" w:lineRule="atLeast"/>
        <w:ind w:right="-49" w:firstLine="708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b/>
          <w:sz w:val="20"/>
          <w:szCs w:val="20"/>
          <w:lang w:eastAsia="pl-PL"/>
        </w:rPr>
        <w:t>Skarbem Państwa – Generalnym Dyrektorem Dróg Krajowych i Autostrad,</w:t>
      </w:r>
      <w:r w:rsidR="00BD2D8C" w:rsidRPr="00937E9E">
        <w:rPr>
          <w:rFonts w:ascii="Verdana" w:hAnsi="Verdana" w:cs="Tahoma"/>
          <w:b/>
          <w:sz w:val="20"/>
          <w:szCs w:val="20"/>
          <w:lang w:eastAsia="pl-PL"/>
        </w:rPr>
        <w:t xml:space="preserve"> </w:t>
      </w:r>
      <w:r w:rsidR="00BD2D8C" w:rsidRPr="00937E9E">
        <w:rPr>
          <w:rFonts w:ascii="Verdana" w:hAnsi="Verdana" w:cs="Tahoma"/>
          <w:b/>
          <w:sz w:val="20"/>
          <w:szCs w:val="20"/>
          <w:lang w:eastAsia="pl-PL"/>
        </w:rPr>
        <w:br/>
      </w:r>
      <w:r w:rsidR="00BD2D8C" w:rsidRPr="00937E9E">
        <w:rPr>
          <w:rFonts w:ascii="Verdana" w:hAnsi="Verdana" w:cs="Tahoma"/>
          <w:sz w:val="20"/>
          <w:szCs w:val="20"/>
          <w:lang w:eastAsia="pl-PL"/>
        </w:rPr>
        <w:t xml:space="preserve">ul. Wronia 53, 00-874 Warszawa, NIP 526 26 05 735, REGON 017511575, </w:t>
      </w:r>
      <w:r w:rsidRPr="00937E9E">
        <w:rPr>
          <w:rFonts w:ascii="Verdana" w:hAnsi="Verdana" w:cs="Tahoma"/>
          <w:sz w:val="20"/>
          <w:szCs w:val="20"/>
          <w:lang w:eastAsia="pl-PL"/>
        </w:rPr>
        <w:t xml:space="preserve">w imieniu którego działają na podstawie pełnomocnictwa: </w:t>
      </w:r>
    </w:p>
    <w:p w14:paraId="6457A7E8" w14:textId="77777777" w:rsidR="00BD2D8C" w:rsidRPr="00937E9E" w:rsidRDefault="00BD2D8C" w:rsidP="00BD2D8C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11D16C6A" w14:textId="77777777" w:rsidR="00EA48C7" w:rsidRPr="00937E9E" w:rsidRDefault="00E177A4" w:rsidP="0064618E">
      <w:pPr>
        <w:spacing w:line="260" w:lineRule="atLeast"/>
        <w:ind w:right="-51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_______________</w:t>
      </w:r>
      <w:r w:rsidR="00EA48C7" w:rsidRPr="00937E9E">
        <w:rPr>
          <w:rFonts w:ascii="Verdana" w:hAnsi="Verdana" w:cs="Tahoma"/>
          <w:sz w:val="20"/>
          <w:szCs w:val="20"/>
          <w:lang w:eastAsia="pl-PL"/>
        </w:rPr>
        <w:t>___________________________</w:t>
      </w:r>
      <w:r w:rsidR="00A4254E" w:rsidRPr="00937E9E">
        <w:rPr>
          <w:rFonts w:ascii="Verdana" w:hAnsi="Verdana" w:cs="Tahoma"/>
          <w:sz w:val="20"/>
          <w:szCs w:val="20"/>
          <w:lang w:eastAsia="pl-PL"/>
        </w:rPr>
        <w:t>______________________________</w:t>
      </w:r>
      <w:r w:rsidR="00F00B2F" w:rsidRPr="00937E9E">
        <w:rPr>
          <w:rFonts w:ascii="Verdana" w:hAnsi="Verdana" w:cs="Tahoma"/>
          <w:sz w:val="20"/>
          <w:szCs w:val="20"/>
          <w:lang w:eastAsia="pl-PL"/>
        </w:rPr>
        <w:t>_</w:t>
      </w:r>
    </w:p>
    <w:p w14:paraId="2A38DF06" w14:textId="77777777" w:rsidR="00EA48C7" w:rsidRPr="00937E9E" w:rsidRDefault="00E177A4" w:rsidP="0064618E">
      <w:pPr>
        <w:tabs>
          <w:tab w:val="left" w:pos="6840"/>
        </w:tabs>
        <w:spacing w:line="260" w:lineRule="atLeast"/>
        <w:ind w:right="-51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____________________</w:t>
      </w:r>
      <w:r w:rsidR="00EA48C7" w:rsidRPr="00937E9E">
        <w:rPr>
          <w:rFonts w:ascii="Verdana" w:hAnsi="Verdana" w:cs="Tahoma"/>
          <w:sz w:val="20"/>
          <w:szCs w:val="20"/>
          <w:lang w:eastAsia="pl-PL"/>
        </w:rPr>
        <w:t>______________________</w:t>
      </w:r>
      <w:r w:rsidR="00A4254E" w:rsidRPr="00937E9E">
        <w:rPr>
          <w:rFonts w:ascii="Verdana" w:hAnsi="Verdana" w:cs="Tahoma"/>
          <w:sz w:val="20"/>
          <w:szCs w:val="20"/>
          <w:lang w:eastAsia="pl-PL"/>
        </w:rPr>
        <w:t>______________________________</w:t>
      </w:r>
      <w:r w:rsidR="00F00B2F" w:rsidRPr="00937E9E">
        <w:rPr>
          <w:rFonts w:ascii="Verdana" w:hAnsi="Verdana" w:cs="Tahoma"/>
          <w:sz w:val="20"/>
          <w:szCs w:val="20"/>
          <w:lang w:eastAsia="pl-PL"/>
        </w:rPr>
        <w:t>_</w:t>
      </w:r>
    </w:p>
    <w:p w14:paraId="62D0ABB7" w14:textId="77777777" w:rsidR="00BD2D8C" w:rsidRPr="00937E9E" w:rsidRDefault="00BD2D8C" w:rsidP="0064618E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7A5870B5" w14:textId="77777777" w:rsidR="00EA48C7" w:rsidRPr="00937E9E" w:rsidRDefault="00EA48C7" w:rsidP="0064618E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Oddziału GDDKiA w Kielcach</w:t>
      </w:r>
      <w:r w:rsidR="00F00B2F" w:rsidRPr="00937E9E">
        <w:rPr>
          <w:rFonts w:ascii="Verdana" w:hAnsi="Verdana" w:cs="Tahoma"/>
          <w:sz w:val="20"/>
          <w:szCs w:val="20"/>
          <w:lang w:eastAsia="pl-PL"/>
        </w:rPr>
        <w:t>,</w:t>
      </w:r>
      <w:r w:rsidRPr="00937E9E">
        <w:rPr>
          <w:rFonts w:ascii="Verdana" w:hAnsi="Verdana" w:cs="Tahoma"/>
          <w:sz w:val="20"/>
          <w:szCs w:val="20"/>
          <w:lang w:eastAsia="pl-PL"/>
        </w:rPr>
        <w:t xml:space="preserve"> ul.</w:t>
      </w:r>
      <w:r w:rsidR="00C36B23" w:rsidRPr="00937E9E">
        <w:rPr>
          <w:rFonts w:ascii="Verdana" w:hAnsi="Verdana" w:cs="Tahoma"/>
          <w:sz w:val="20"/>
          <w:szCs w:val="20"/>
          <w:lang w:eastAsia="pl-PL"/>
        </w:rPr>
        <w:t xml:space="preserve"> </w:t>
      </w:r>
      <w:r w:rsidRPr="00937E9E">
        <w:rPr>
          <w:rFonts w:ascii="Verdana" w:hAnsi="Verdana" w:cs="Tahoma"/>
          <w:sz w:val="20"/>
          <w:szCs w:val="20"/>
          <w:lang w:eastAsia="pl-PL"/>
        </w:rPr>
        <w:t>Paderewskiego 43/4</w:t>
      </w:r>
      <w:r w:rsidR="00BD2D8C" w:rsidRPr="00937E9E">
        <w:rPr>
          <w:rFonts w:ascii="Verdana" w:hAnsi="Verdana" w:cs="Tahoma"/>
          <w:sz w:val="20"/>
          <w:szCs w:val="20"/>
          <w:lang w:eastAsia="pl-PL"/>
        </w:rPr>
        <w:t xml:space="preserve">5, 25 – 950 Kielce, </w:t>
      </w:r>
      <w:r w:rsidR="00F00B2F" w:rsidRPr="00937E9E">
        <w:rPr>
          <w:rFonts w:ascii="Verdana" w:hAnsi="Verdana" w:cs="Tahoma"/>
          <w:sz w:val="20"/>
          <w:szCs w:val="20"/>
          <w:lang w:eastAsia="pl-PL"/>
        </w:rPr>
        <w:t xml:space="preserve">NIP 657 03 86 </w:t>
      </w:r>
      <w:r w:rsidRPr="00937E9E">
        <w:rPr>
          <w:rFonts w:ascii="Verdana" w:hAnsi="Verdana" w:cs="Tahoma"/>
          <w:sz w:val="20"/>
          <w:szCs w:val="20"/>
          <w:lang w:eastAsia="pl-PL"/>
        </w:rPr>
        <w:t>703, REGON 017511575-00068, (w dalszej treści umo</w:t>
      </w:r>
      <w:r w:rsidR="00BD2D8C" w:rsidRPr="00937E9E">
        <w:rPr>
          <w:rFonts w:ascii="Verdana" w:hAnsi="Verdana" w:cs="Tahoma"/>
          <w:sz w:val="20"/>
          <w:szCs w:val="20"/>
          <w:lang w:eastAsia="pl-PL"/>
        </w:rPr>
        <w:t>wy zwanym</w:t>
      </w:r>
      <w:r w:rsidRPr="00937E9E">
        <w:rPr>
          <w:rFonts w:ascii="Verdana" w:hAnsi="Verdana" w:cs="Tahoma"/>
          <w:sz w:val="20"/>
          <w:szCs w:val="20"/>
          <w:lang w:eastAsia="pl-PL"/>
        </w:rPr>
        <w:t xml:space="preserve"> „Zamawiającym”) </w:t>
      </w:r>
    </w:p>
    <w:p w14:paraId="2DE8B8CE" w14:textId="77777777" w:rsidR="00EA48C7" w:rsidRPr="00937E9E" w:rsidRDefault="00EA48C7" w:rsidP="0064618E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540683C9" w14:textId="77777777" w:rsidR="00EA48C7" w:rsidRPr="00937E9E" w:rsidRDefault="00EA48C7" w:rsidP="0064618E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oraz</w:t>
      </w:r>
    </w:p>
    <w:p w14:paraId="18FAA4C4" w14:textId="77777777" w:rsidR="002F1D71" w:rsidRPr="00937E9E" w:rsidRDefault="002F1D71" w:rsidP="0064618E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628FB883" w14:textId="77777777" w:rsidR="006D0F80" w:rsidRPr="00937E9E" w:rsidRDefault="002F1D71" w:rsidP="0064618E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 xml:space="preserve">_________________________________________________________________________  </w:t>
      </w:r>
    </w:p>
    <w:p w14:paraId="3EA6541B" w14:textId="77777777" w:rsidR="00EA48C7" w:rsidRPr="00937E9E" w:rsidRDefault="00F00B2F" w:rsidP="0064618E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_________________________________________________________________________, reprezentowanym przez:</w:t>
      </w:r>
    </w:p>
    <w:p w14:paraId="0DF55379" w14:textId="77777777" w:rsidR="00F00B2F" w:rsidRPr="00937E9E" w:rsidRDefault="00F00B2F" w:rsidP="0064618E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178FFD43" w14:textId="77777777" w:rsidR="00F00B2F" w:rsidRPr="00937E9E" w:rsidRDefault="00F00B2F" w:rsidP="0064618E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_________________________________________________________________________</w:t>
      </w:r>
    </w:p>
    <w:p w14:paraId="09F39E94" w14:textId="77777777" w:rsidR="00F00B2F" w:rsidRPr="00937E9E" w:rsidRDefault="00F00B2F" w:rsidP="0064618E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_________________________________________________________________________</w:t>
      </w:r>
    </w:p>
    <w:p w14:paraId="62173FD2" w14:textId="6091087A" w:rsidR="00671451" w:rsidRDefault="00671451" w:rsidP="0064618E">
      <w:pPr>
        <w:spacing w:line="260" w:lineRule="atLeast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36FF213D" w14:textId="60270BB8" w:rsidR="006C74AF" w:rsidRPr="00DE6511" w:rsidRDefault="006C74AF" w:rsidP="0064618E">
      <w:pPr>
        <w:spacing w:line="260" w:lineRule="atLeast"/>
        <w:jc w:val="both"/>
      </w:pPr>
      <w:r>
        <w:rPr>
          <w:rFonts w:ascii="Verdana" w:hAnsi="Verdana" w:cs="Tahoma"/>
          <w:sz w:val="20"/>
          <w:szCs w:val="20"/>
          <w:lang w:eastAsia="pl-PL"/>
        </w:rPr>
        <w:t xml:space="preserve">Niniejsza umowa z uwagi na wartość przedmiotu zamówienia, nie przewyższającą </w:t>
      </w:r>
      <w:r w:rsidR="0005389A">
        <w:rPr>
          <w:rFonts w:ascii="Verdana" w:hAnsi="Verdana" w:cs="Tahoma"/>
          <w:sz w:val="20"/>
          <w:szCs w:val="20"/>
          <w:lang w:eastAsia="pl-PL"/>
        </w:rPr>
        <w:t xml:space="preserve">kwoty </w:t>
      </w:r>
      <w:r w:rsidR="0005389A" w:rsidRPr="008067E6">
        <w:rPr>
          <w:rFonts w:ascii="Verdana" w:hAnsi="Verdana" w:cs="Tahoma"/>
          <w:sz w:val="20"/>
          <w:szCs w:val="20"/>
          <w:lang w:eastAsia="pl-PL"/>
        </w:rPr>
        <w:t>130 000 zł.</w:t>
      </w:r>
    </w:p>
    <w:p w14:paraId="740CDC87" w14:textId="77777777" w:rsidR="006C74AF" w:rsidRPr="00937E9E" w:rsidRDefault="006C74AF" w:rsidP="0064618E">
      <w:pPr>
        <w:spacing w:line="260" w:lineRule="atLeast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30F85400" w14:textId="43DB1C34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</w:t>
      </w:r>
    </w:p>
    <w:p w14:paraId="41BB4F61" w14:textId="77777777" w:rsidR="00EF7634" w:rsidRPr="00937E9E" w:rsidRDefault="009B4C26" w:rsidP="00EF7634">
      <w:pPr>
        <w:pStyle w:val="Bezodstpw"/>
        <w:numPr>
          <w:ilvl w:val="0"/>
          <w:numId w:val="36"/>
        </w:numPr>
        <w:ind w:left="283" w:hanging="425"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 xml:space="preserve">Wykonawca zobowiązuje się do </w:t>
      </w:r>
      <w:r w:rsidR="00433E98" w:rsidRPr="00937E9E">
        <w:rPr>
          <w:rFonts w:ascii="Verdana" w:hAnsi="Verdana"/>
          <w:sz w:val="20"/>
          <w:szCs w:val="20"/>
        </w:rPr>
        <w:t>wykonania usługi pn.:</w:t>
      </w:r>
    </w:p>
    <w:p w14:paraId="455FBBF3" w14:textId="21D6AF35" w:rsidR="008067E6" w:rsidRPr="008067E6" w:rsidRDefault="00433E98" w:rsidP="008067E6">
      <w:pPr>
        <w:pStyle w:val="Akapitzlist1"/>
        <w:spacing w:line="276" w:lineRule="auto"/>
        <w:ind w:left="320"/>
        <w:jc w:val="both"/>
        <w:rPr>
          <w:rFonts w:ascii="Verdana" w:hAnsi="Verdana"/>
          <w:b/>
          <w:sz w:val="20"/>
          <w:szCs w:val="20"/>
        </w:rPr>
      </w:pPr>
      <w:r w:rsidRPr="00937E9E">
        <w:rPr>
          <w:rFonts w:ascii="Verdana" w:hAnsi="Verdana"/>
          <w:b/>
          <w:sz w:val="20"/>
          <w:szCs w:val="20"/>
        </w:rPr>
        <w:t>sprawowanie</w:t>
      </w:r>
      <w:r w:rsidR="001550F0" w:rsidRPr="00937E9E">
        <w:rPr>
          <w:rFonts w:ascii="Verdana" w:hAnsi="Verdana"/>
          <w:b/>
          <w:sz w:val="20"/>
          <w:szCs w:val="20"/>
        </w:rPr>
        <w:t xml:space="preserve"> nadzoru</w:t>
      </w:r>
      <w:r w:rsidR="00F00B2F" w:rsidRPr="00937E9E">
        <w:rPr>
          <w:rFonts w:ascii="Verdana" w:hAnsi="Verdana"/>
          <w:b/>
          <w:sz w:val="20"/>
          <w:szCs w:val="20"/>
        </w:rPr>
        <w:t xml:space="preserve"> inwestorskiego</w:t>
      </w:r>
      <w:r w:rsidR="00EF7634" w:rsidRPr="00937E9E">
        <w:rPr>
          <w:rFonts w:ascii="Verdana" w:hAnsi="Verdana"/>
          <w:b/>
          <w:sz w:val="20"/>
          <w:szCs w:val="20"/>
        </w:rPr>
        <w:t xml:space="preserve"> nad realizacją umowy na roboty </w:t>
      </w:r>
      <w:r w:rsidR="001550F0" w:rsidRPr="00937E9E">
        <w:rPr>
          <w:rFonts w:ascii="Verdana" w:hAnsi="Verdana"/>
          <w:b/>
          <w:sz w:val="20"/>
          <w:szCs w:val="20"/>
        </w:rPr>
        <w:t xml:space="preserve">budowlane </w:t>
      </w:r>
      <w:r w:rsidR="008067E6">
        <w:rPr>
          <w:rFonts w:ascii="Verdana" w:hAnsi="Verdana"/>
          <w:b/>
          <w:sz w:val="20"/>
          <w:szCs w:val="20"/>
        </w:rPr>
        <w:t xml:space="preserve">dla zadania pn.: </w:t>
      </w:r>
      <w:r w:rsidR="008067E6" w:rsidRPr="008067E6">
        <w:rPr>
          <w:rFonts w:ascii="Verdana" w:hAnsi="Verdana"/>
          <w:b/>
          <w:sz w:val="20"/>
          <w:szCs w:val="20"/>
        </w:rPr>
        <w:t xml:space="preserve">„Poprawa </w:t>
      </w:r>
      <w:proofErr w:type="spellStart"/>
      <w:r w:rsidR="008067E6" w:rsidRPr="008067E6">
        <w:rPr>
          <w:rFonts w:ascii="Verdana" w:hAnsi="Verdana"/>
          <w:b/>
          <w:sz w:val="20"/>
          <w:szCs w:val="20"/>
        </w:rPr>
        <w:t>brd</w:t>
      </w:r>
      <w:proofErr w:type="spellEnd"/>
      <w:r w:rsidR="008067E6" w:rsidRPr="008067E6">
        <w:rPr>
          <w:rFonts w:ascii="Verdana" w:hAnsi="Verdana"/>
          <w:b/>
          <w:sz w:val="20"/>
          <w:szCs w:val="20"/>
        </w:rPr>
        <w:t xml:space="preserve"> na przejściach dla pieszych oraz skrzyżowaniu z drogą powiatową 0878T w ci</w:t>
      </w:r>
      <w:r w:rsidR="008067E6">
        <w:rPr>
          <w:rFonts w:ascii="Verdana" w:hAnsi="Verdana"/>
          <w:b/>
          <w:sz w:val="20"/>
          <w:szCs w:val="20"/>
        </w:rPr>
        <w:t>ągu DK 42 w </w:t>
      </w:r>
      <w:proofErr w:type="spellStart"/>
      <w:r w:rsidR="008067E6" w:rsidRPr="008067E6">
        <w:rPr>
          <w:rFonts w:ascii="Verdana" w:hAnsi="Verdana"/>
          <w:b/>
          <w:sz w:val="20"/>
          <w:szCs w:val="20"/>
        </w:rPr>
        <w:t>Skarżysku-Kamiennej</w:t>
      </w:r>
      <w:proofErr w:type="spellEnd"/>
      <w:r w:rsidR="008067E6" w:rsidRPr="008067E6">
        <w:rPr>
          <w:rFonts w:ascii="Verdana" w:hAnsi="Verdana"/>
          <w:b/>
          <w:sz w:val="20"/>
          <w:szCs w:val="20"/>
        </w:rPr>
        <w:t xml:space="preserve"> w woj. świętokrzyskim.”</w:t>
      </w:r>
    </w:p>
    <w:p w14:paraId="49E10BBD" w14:textId="42FF1D7F" w:rsidR="00EF7634" w:rsidRPr="00937E9E" w:rsidRDefault="00EF7634" w:rsidP="00EF7634">
      <w:pPr>
        <w:pStyle w:val="Bezodstpw"/>
        <w:ind w:left="283"/>
        <w:jc w:val="both"/>
        <w:rPr>
          <w:rFonts w:ascii="Verdana" w:hAnsi="Verdana"/>
          <w:sz w:val="20"/>
          <w:szCs w:val="20"/>
        </w:rPr>
      </w:pPr>
    </w:p>
    <w:p w14:paraId="598C20C8" w14:textId="77777777" w:rsidR="00EF7634" w:rsidRPr="00937E9E" w:rsidRDefault="009227A0" w:rsidP="00EF7634">
      <w:pPr>
        <w:pStyle w:val="Bezodstpw"/>
        <w:ind w:left="283"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zwane</w:t>
      </w:r>
      <w:r w:rsidR="00433E98" w:rsidRPr="00937E9E">
        <w:rPr>
          <w:rFonts w:ascii="Verdana" w:hAnsi="Verdana"/>
          <w:sz w:val="20"/>
          <w:szCs w:val="20"/>
        </w:rPr>
        <w:t>j</w:t>
      </w:r>
      <w:r w:rsidR="009B4C26" w:rsidRPr="00937E9E">
        <w:rPr>
          <w:rFonts w:ascii="Verdana" w:hAnsi="Verdana"/>
          <w:sz w:val="20"/>
          <w:szCs w:val="20"/>
        </w:rPr>
        <w:t xml:space="preserve"> w dalszej treści umowy „zadaniem”.</w:t>
      </w:r>
    </w:p>
    <w:p w14:paraId="6FD291AA" w14:textId="77777777" w:rsidR="00EF7634" w:rsidRPr="00937E9E" w:rsidRDefault="00EF7634" w:rsidP="00EF7634">
      <w:pPr>
        <w:pStyle w:val="Bezodstpw"/>
        <w:numPr>
          <w:ilvl w:val="0"/>
          <w:numId w:val="36"/>
        </w:numPr>
        <w:ind w:left="283" w:hanging="425"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Wykonawca zobowiązuje się do sprawowania nadzoru inwestorskiego – zwanego dalej nadzorem inwestorskim – nad zadaniem wskazanym w ust. 1 oraz wykonywania czynności określonych w Opisie Przedmiotu Zamówienia, zgodnie z postanowieniami niniejszej umowy.</w:t>
      </w:r>
    </w:p>
    <w:p w14:paraId="7C2B0E01" w14:textId="77777777" w:rsidR="00EF7634" w:rsidRPr="00937E9E" w:rsidRDefault="00EF7634" w:rsidP="00EF7634">
      <w:pPr>
        <w:pStyle w:val="Bezodstpw"/>
        <w:numPr>
          <w:ilvl w:val="0"/>
          <w:numId w:val="36"/>
        </w:numPr>
        <w:ind w:left="283" w:hanging="425"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 xml:space="preserve">Wykonawca oświadcza, że dysponuje odpowiednią wiedzą i umiejętnościami </w:t>
      </w:r>
      <w:r w:rsidRPr="00937E9E">
        <w:rPr>
          <w:rFonts w:ascii="Verdana" w:hAnsi="Verdana"/>
          <w:sz w:val="20"/>
          <w:szCs w:val="20"/>
        </w:rPr>
        <w:br/>
        <w:t xml:space="preserve">oraz wystarczającymi środkami technicznymi do wykonania niniejszej umowy, a także </w:t>
      </w:r>
      <w:r w:rsidRPr="00937E9E">
        <w:rPr>
          <w:rFonts w:ascii="Verdana" w:hAnsi="Verdana"/>
          <w:sz w:val="20"/>
          <w:szCs w:val="20"/>
        </w:rPr>
        <w:br/>
        <w:t xml:space="preserve">że wykona ją z należytą starannością, zgodnie z obowiązującymi przepisami prawa </w:t>
      </w:r>
      <w:r w:rsidRPr="00937E9E">
        <w:rPr>
          <w:rFonts w:ascii="Verdana" w:hAnsi="Verdana"/>
          <w:sz w:val="20"/>
          <w:szCs w:val="20"/>
        </w:rPr>
        <w:br/>
        <w:t>oraz normami stosowanymi w budownictwie.</w:t>
      </w:r>
    </w:p>
    <w:p w14:paraId="1AC54842" w14:textId="77777777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/>
          <w:bCs/>
          <w:sz w:val="20"/>
          <w:szCs w:val="20"/>
        </w:rPr>
      </w:pPr>
    </w:p>
    <w:p w14:paraId="1D71C440" w14:textId="77777777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2</w:t>
      </w:r>
    </w:p>
    <w:p w14:paraId="30828E89" w14:textId="620B9BD4" w:rsidR="00A4254E" w:rsidRPr="00937E9E" w:rsidRDefault="00A4254E" w:rsidP="00A4254E">
      <w:pPr>
        <w:pStyle w:val="Akapitzlist"/>
        <w:numPr>
          <w:ilvl w:val="0"/>
          <w:numId w:val="35"/>
        </w:numPr>
        <w:ind w:left="284" w:hanging="426"/>
        <w:rPr>
          <w:rFonts w:ascii="Verdana" w:hAnsi="Verdana"/>
          <w:iCs/>
          <w:sz w:val="20"/>
          <w:szCs w:val="20"/>
        </w:rPr>
      </w:pPr>
      <w:r w:rsidRPr="00937E9E">
        <w:rPr>
          <w:rFonts w:ascii="Verdana" w:hAnsi="Verdana"/>
          <w:iCs/>
          <w:sz w:val="20"/>
          <w:szCs w:val="20"/>
        </w:rPr>
        <w:t>Zamawiający wymaga, aby za</w:t>
      </w:r>
      <w:r w:rsidR="0049365A" w:rsidRPr="00937E9E">
        <w:rPr>
          <w:rFonts w:ascii="Verdana" w:hAnsi="Verdana"/>
          <w:iCs/>
          <w:sz w:val="20"/>
          <w:szCs w:val="20"/>
        </w:rPr>
        <w:t>danie</w:t>
      </w:r>
      <w:r w:rsidR="000D1C90" w:rsidRPr="00937E9E">
        <w:rPr>
          <w:rFonts w:ascii="Verdana" w:hAnsi="Verdana"/>
          <w:iCs/>
          <w:sz w:val="20"/>
          <w:szCs w:val="20"/>
        </w:rPr>
        <w:t xml:space="preserve"> było realizowane </w:t>
      </w:r>
      <w:r w:rsidR="000B6FF0" w:rsidRPr="00937E9E">
        <w:rPr>
          <w:rFonts w:ascii="Verdana" w:hAnsi="Verdana"/>
          <w:iCs/>
          <w:sz w:val="20"/>
          <w:szCs w:val="20"/>
        </w:rPr>
        <w:t xml:space="preserve">od dnia podpisania umowy </w:t>
      </w:r>
      <w:r w:rsidR="000B6FF0" w:rsidRPr="00937E9E">
        <w:rPr>
          <w:rFonts w:ascii="Verdana" w:hAnsi="Verdana"/>
          <w:iCs/>
          <w:sz w:val="20"/>
          <w:szCs w:val="20"/>
        </w:rPr>
        <w:br/>
        <w:t xml:space="preserve">na nadzór inwestorski, </w:t>
      </w:r>
      <w:r w:rsidR="00B03B4E">
        <w:rPr>
          <w:rFonts w:ascii="Verdana" w:hAnsi="Verdana"/>
          <w:iCs/>
          <w:sz w:val="20"/>
          <w:szCs w:val="20"/>
        </w:rPr>
        <w:t xml:space="preserve">w okresie projektowania, </w:t>
      </w:r>
      <w:r w:rsidR="000D1C90" w:rsidRPr="00937E9E">
        <w:rPr>
          <w:rFonts w:ascii="Verdana" w:hAnsi="Verdana"/>
          <w:iCs/>
          <w:sz w:val="20"/>
          <w:szCs w:val="20"/>
        </w:rPr>
        <w:t xml:space="preserve">w okresie </w:t>
      </w:r>
      <w:r w:rsidRPr="00937E9E">
        <w:rPr>
          <w:rFonts w:ascii="Verdana" w:hAnsi="Verdana"/>
          <w:iCs/>
          <w:sz w:val="20"/>
          <w:szCs w:val="20"/>
        </w:rPr>
        <w:t>realizacji</w:t>
      </w:r>
      <w:r w:rsidR="00FE4BD5" w:rsidRPr="00937E9E">
        <w:rPr>
          <w:rFonts w:ascii="Verdana" w:hAnsi="Verdana"/>
          <w:iCs/>
          <w:sz w:val="20"/>
          <w:szCs w:val="20"/>
        </w:rPr>
        <w:t xml:space="preserve"> robót budowlanych</w:t>
      </w:r>
      <w:r w:rsidR="009227A0" w:rsidRPr="00937E9E">
        <w:rPr>
          <w:rFonts w:ascii="Verdana" w:hAnsi="Verdana"/>
          <w:iCs/>
          <w:sz w:val="20"/>
          <w:szCs w:val="20"/>
        </w:rPr>
        <w:t>, ich odbioru</w:t>
      </w:r>
      <w:r w:rsidRPr="00937E9E">
        <w:rPr>
          <w:rFonts w:ascii="Verdana" w:hAnsi="Verdana"/>
          <w:iCs/>
          <w:sz w:val="20"/>
          <w:szCs w:val="20"/>
        </w:rPr>
        <w:t xml:space="preserve"> oraz w okresie jednego roku od </w:t>
      </w:r>
      <w:r w:rsidR="009227A0" w:rsidRPr="00937E9E">
        <w:rPr>
          <w:rFonts w:ascii="Verdana" w:hAnsi="Verdana"/>
          <w:iCs/>
          <w:sz w:val="20"/>
          <w:szCs w:val="20"/>
        </w:rPr>
        <w:t>podpisania protokołu odbioru ostatecznego robót</w:t>
      </w:r>
      <w:r w:rsidRPr="00937E9E">
        <w:rPr>
          <w:rFonts w:ascii="Verdana" w:hAnsi="Verdana"/>
          <w:iCs/>
          <w:sz w:val="20"/>
          <w:szCs w:val="20"/>
        </w:rPr>
        <w:t>.</w:t>
      </w:r>
    </w:p>
    <w:p w14:paraId="1BA2FBF5" w14:textId="77777777" w:rsidR="00A4254E" w:rsidRPr="00937E9E" w:rsidRDefault="00A4254E" w:rsidP="00A4254E">
      <w:pPr>
        <w:spacing w:line="260" w:lineRule="atLeast"/>
        <w:ind w:left="284"/>
        <w:jc w:val="both"/>
        <w:rPr>
          <w:rFonts w:ascii="Verdana" w:hAnsi="Verdana"/>
          <w:iCs/>
          <w:sz w:val="20"/>
          <w:szCs w:val="20"/>
          <w:lang w:eastAsia="pl-PL"/>
        </w:rPr>
      </w:pPr>
      <w:r w:rsidRPr="00937E9E">
        <w:rPr>
          <w:rFonts w:ascii="Verdana" w:hAnsi="Verdana"/>
          <w:iCs/>
          <w:sz w:val="20"/>
          <w:szCs w:val="20"/>
          <w:lang w:eastAsia="pl-PL"/>
        </w:rPr>
        <w:t>Termin realizacji usługi nadzoru obejmuje okresy:</w:t>
      </w:r>
    </w:p>
    <w:p w14:paraId="56A8A5D7" w14:textId="133D7B74" w:rsidR="00A4254E" w:rsidRPr="00B51433" w:rsidRDefault="00A4254E" w:rsidP="00B51433">
      <w:pPr>
        <w:pStyle w:val="Akapitzlist"/>
        <w:numPr>
          <w:ilvl w:val="0"/>
          <w:numId w:val="34"/>
        </w:numPr>
        <w:spacing w:line="260" w:lineRule="atLeast"/>
        <w:rPr>
          <w:rFonts w:ascii="Verdana" w:hAnsi="Verdana"/>
          <w:iCs/>
          <w:color w:val="000000" w:themeColor="text1"/>
          <w:sz w:val="20"/>
          <w:szCs w:val="20"/>
        </w:rPr>
      </w:pPr>
      <w:r w:rsidRPr="00B51433">
        <w:rPr>
          <w:rFonts w:ascii="Verdana" w:hAnsi="Verdana"/>
          <w:iCs/>
          <w:sz w:val="20"/>
          <w:szCs w:val="20"/>
        </w:rPr>
        <w:lastRenderedPageBreak/>
        <w:t xml:space="preserve">okres </w:t>
      </w:r>
      <w:r w:rsidR="00B03B4E">
        <w:rPr>
          <w:rFonts w:ascii="Verdana" w:hAnsi="Verdana"/>
          <w:iCs/>
          <w:sz w:val="20"/>
          <w:szCs w:val="20"/>
        </w:rPr>
        <w:t xml:space="preserve">projektowania oraz </w:t>
      </w:r>
      <w:r w:rsidRPr="00B51433">
        <w:rPr>
          <w:rFonts w:ascii="Verdana" w:hAnsi="Verdana"/>
          <w:iCs/>
          <w:sz w:val="20"/>
          <w:szCs w:val="20"/>
        </w:rPr>
        <w:t>realizacji robót budowlanych (do czasu pisemnego zgłoszenia zak</w:t>
      </w:r>
      <w:r w:rsidR="009227A0" w:rsidRPr="00B51433">
        <w:rPr>
          <w:rFonts w:ascii="Verdana" w:hAnsi="Verdana"/>
          <w:iCs/>
          <w:sz w:val="20"/>
          <w:szCs w:val="20"/>
        </w:rPr>
        <w:t xml:space="preserve">ończenia robót przez Wykonawcę </w:t>
      </w:r>
      <w:r w:rsidR="009227A0" w:rsidRPr="00B51433">
        <w:rPr>
          <w:rFonts w:ascii="Verdana" w:hAnsi="Verdana"/>
          <w:iCs/>
          <w:color w:val="000000" w:themeColor="text1"/>
          <w:sz w:val="20"/>
          <w:szCs w:val="20"/>
        </w:rPr>
        <w:t>r</w:t>
      </w:r>
      <w:r w:rsidRPr="00B51433">
        <w:rPr>
          <w:rFonts w:ascii="Verdana" w:hAnsi="Verdana"/>
          <w:iCs/>
          <w:color w:val="000000" w:themeColor="text1"/>
          <w:sz w:val="20"/>
          <w:szCs w:val="20"/>
        </w:rPr>
        <w:t>obót, nie później niż w czasie określonym w umowie na realizację) or</w:t>
      </w:r>
      <w:r w:rsidR="009227A0" w:rsidRPr="00B51433">
        <w:rPr>
          <w:rFonts w:ascii="Verdana" w:hAnsi="Verdana"/>
          <w:iCs/>
          <w:color w:val="000000" w:themeColor="text1"/>
          <w:sz w:val="20"/>
          <w:szCs w:val="20"/>
        </w:rPr>
        <w:t>az czas ich odbioru (1 miesiąc),</w:t>
      </w:r>
    </w:p>
    <w:p w14:paraId="1EEF2005" w14:textId="77777777" w:rsidR="00A4254E" w:rsidRPr="003D3A4D" w:rsidRDefault="00A279AA" w:rsidP="00A4254E">
      <w:pPr>
        <w:numPr>
          <w:ilvl w:val="0"/>
          <w:numId w:val="34"/>
        </w:numPr>
        <w:spacing w:line="260" w:lineRule="atLeast"/>
        <w:ind w:left="284" w:firstLine="0"/>
        <w:jc w:val="both"/>
        <w:rPr>
          <w:rFonts w:ascii="Verdana" w:hAnsi="Verdana"/>
          <w:iCs/>
          <w:color w:val="000000" w:themeColor="text1"/>
          <w:sz w:val="20"/>
          <w:szCs w:val="20"/>
          <w:lang w:eastAsia="pl-PL"/>
        </w:rPr>
      </w:pPr>
      <w:r w:rsidRPr="003D3A4D">
        <w:rPr>
          <w:rFonts w:ascii="Verdana" w:hAnsi="Verdana"/>
          <w:iCs/>
          <w:color w:val="000000" w:themeColor="text1"/>
          <w:sz w:val="20"/>
          <w:szCs w:val="20"/>
          <w:lang w:eastAsia="pl-PL"/>
        </w:rPr>
        <w:t>okres gwarancji</w:t>
      </w:r>
      <w:r w:rsidR="00A4254E" w:rsidRPr="003D3A4D">
        <w:rPr>
          <w:rFonts w:ascii="Verdana" w:hAnsi="Verdana"/>
          <w:iCs/>
          <w:color w:val="000000" w:themeColor="text1"/>
          <w:sz w:val="20"/>
          <w:szCs w:val="20"/>
          <w:lang w:eastAsia="pl-PL"/>
        </w:rPr>
        <w:t xml:space="preserve">: 1 rok od dnia podpisania protokołu odbioru ostatecznego robót.                  </w:t>
      </w:r>
    </w:p>
    <w:p w14:paraId="56AC1D68" w14:textId="287DB6B7" w:rsidR="00A4254E" w:rsidRPr="003D3A4D" w:rsidRDefault="00A4254E" w:rsidP="00A4254E">
      <w:pPr>
        <w:pStyle w:val="Akapitzlist"/>
        <w:numPr>
          <w:ilvl w:val="0"/>
          <w:numId w:val="35"/>
        </w:numPr>
        <w:spacing w:line="260" w:lineRule="atLeast"/>
        <w:ind w:left="284" w:hanging="426"/>
        <w:rPr>
          <w:rFonts w:ascii="Verdana" w:hAnsi="Verdana"/>
          <w:iCs/>
          <w:color w:val="000000" w:themeColor="text1"/>
          <w:sz w:val="20"/>
          <w:szCs w:val="20"/>
        </w:rPr>
      </w:pPr>
      <w:r w:rsidRPr="003D3A4D">
        <w:rPr>
          <w:rFonts w:ascii="Verdana" w:hAnsi="Verdana"/>
          <w:iCs/>
          <w:color w:val="000000" w:themeColor="text1"/>
          <w:sz w:val="20"/>
          <w:szCs w:val="20"/>
        </w:rPr>
        <w:t xml:space="preserve">Planowany termin podpisania umowy na roboty budowlane, nad którymi sprawowany będzie nadzór: </w:t>
      </w:r>
      <w:r w:rsidR="00B51433">
        <w:rPr>
          <w:rFonts w:ascii="Verdana" w:hAnsi="Verdana"/>
          <w:iCs/>
          <w:color w:val="000000" w:themeColor="text1"/>
          <w:sz w:val="20"/>
          <w:szCs w:val="20"/>
        </w:rPr>
        <w:t>październik/listopad</w:t>
      </w:r>
      <w:r w:rsidRPr="003D3A4D">
        <w:rPr>
          <w:rFonts w:ascii="Verdana" w:hAnsi="Verdana"/>
          <w:iCs/>
          <w:color w:val="000000" w:themeColor="text1"/>
          <w:sz w:val="20"/>
          <w:szCs w:val="20"/>
        </w:rPr>
        <w:t xml:space="preserve"> 20</w:t>
      </w:r>
      <w:r w:rsidR="001550F0" w:rsidRPr="003D3A4D">
        <w:rPr>
          <w:rFonts w:ascii="Verdana" w:hAnsi="Verdana"/>
          <w:iCs/>
          <w:color w:val="000000" w:themeColor="text1"/>
          <w:sz w:val="20"/>
          <w:szCs w:val="20"/>
        </w:rPr>
        <w:t>2</w:t>
      </w:r>
      <w:r w:rsidR="00676E25" w:rsidRPr="003D3A4D">
        <w:rPr>
          <w:rFonts w:ascii="Verdana" w:hAnsi="Verdana"/>
          <w:iCs/>
          <w:color w:val="000000" w:themeColor="text1"/>
          <w:sz w:val="20"/>
          <w:szCs w:val="20"/>
        </w:rPr>
        <w:t>2</w:t>
      </w:r>
      <w:r w:rsidRPr="003D3A4D">
        <w:rPr>
          <w:rFonts w:ascii="Verdana" w:hAnsi="Verdana"/>
          <w:iCs/>
          <w:color w:val="000000" w:themeColor="text1"/>
          <w:sz w:val="20"/>
          <w:szCs w:val="20"/>
        </w:rPr>
        <w:t xml:space="preserve"> r. </w:t>
      </w:r>
    </w:p>
    <w:p w14:paraId="23F10476" w14:textId="27E65BDA" w:rsidR="00A4254E" w:rsidRPr="003D3A4D" w:rsidRDefault="00A4254E" w:rsidP="00A4254E">
      <w:pPr>
        <w:pStyle w:val="Akapitzlist"/>
        <w:numPr>
          <w:ilvl w:val="0"/>
          <w:numId w:val="35"/>
        </w:numPr>
        <w:spacing w:line="260" w:lineRule="atLeast"/>
        <w:ind w:left="284" w:hanging="426"/>
        <w:rPr>
          <w:rFonts w:ascii="Verdana" w:hAnsi="Verdana"/>
          <w:iCs/>
          <w:color w:val="000000" w:themeColor="text1"/>
          <w:sz w:val="20"/>
          <w:szCs w:val="20"/>
        </w:rPr>
      </w:pPr>
      <w:r w:rsidRPr="003D3A4D">
        <w:rPr>
          <w:rFonts w:ascii="Verdana" w:hAnsi="Verdana"/>
          <w:iCs/>
          <w:color w:val="000000" w:themeColor="text1"/>
          <w:sz w:val="20"/>
          <w:szCs w:val="20"/>
        </w:rPr>
        <w:t>Planowany termin zakończenia robót budowlanych, nad którymi sprawowany będzie nadzór:</w:t>
      </w:r>
      <w:r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 </w:t>
      </w:r>
      <w:r w:rsidR="00B51433">
        <w:rPr>
          <w:rFonts w:ascii="Verdana" w:hAnsi="Verdana" w:cs="Verdana"/>
          <w:color w:val="000000" w:themeColor="text1"/>
          <w:sz w:val="20"/>
          <w:szCs w:val="20"/>
        </w:rPr>
        <w:t>październik/listopad</w:t>
      </w:r>
      <w:r w:rsidR="002F503D"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 2023</w:t>
      </w:r>
      <w:r w:rsidR="009227A0"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 </w:t>
      </w:r>
      <w:r w:rsidR="00764EFF" w:rsidRPr="003D3A4D">
        <w:rPr>
          <w:rFonts w:ascii="Verdana" w:hAnsi="Verdana" w:cs="Verdana"/>
          <w:color w:val="000000" w:themeColor="text1"/>
          <w:sz w:val="20"/>
          <w:szCs w:val="20"/>
        </w:rPr>
        <w:t>r.</w:t>
      </w:r>
    </w:p>
    <w:p w14:paraId="7044E8FF" w14:textId="4041A0BC" w:rsidR="00F578F7" w:rsidRPr="003D3A4D" w:rsidRDefault="00F578F7" w:rsidP="00F578F7">
      <w:pPr>
        <w:pStyle w:val="Akapitzlist"/>
        <w:numPr>
          <w:ilvl w:val="0"/>
          <w:numId w:val="35"/>
        </w:numPr>
        <w:spacing w:line="260" w:lineRule="atLeast"/>
        <w:ind w:left="284" w:hanging="426"/>
        <w:rPr>
          <w:rFonts w:ascii="Verdana" w:hAnsi="Verdana"/>
          <w:iCs/>
          <w:color w:val="000000" w:themeColor="text1"/>
          <w:sz w:val="20"/>
          <w:szCs w:val="20"/>
        </w:rPr>
      </w:pPr>
      <w:r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Planowany okres sprawowania nadzoru inwestorskiego: </w:t>
      </w:r>
      <w:r w:rsidR="00B51433">
        <w:rPr>
          <w:rFonts w:ascii="Verdana" w:hAnsi="Verdana" w:cs="Verdana"/>
          <w:color w:val="000000" w:themeColor="text1"/>
          <w:sz w:val="20"/>
          <w:szCs w:val="20"/>
        </w:rPr>
        <w:t>październik/listopad</w:t>
      </w:r>
      <w:r w:rsidR="00676E25"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 2022</w:t>
      </w:r>
      <w:r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 r. – </w:t>
      </w:r>
      <w:r w:rsidR="00B51433">
        <w:rPr>
          <w:rFonts w:ascii="Verdana" w:hAnsi="Verdana" w:cs="Verdana"/>
          <w:color w:val="000000" w:themeColor="text1"/>
          <w:sz w:val="20"/>
          <w:szCs w:val="20"/>
        </w:rPr>
        <w:t>październik/listopad</w:t>
      </w:r>
      <w:r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 </w:t>
      </w:r>
      <w:r w:rsidR="00937E9E"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 </w:t>
      </w:r>
      <w:r w:rsidRPr="003D3A4D">
        <w:rPr>
          <w:rFonts w:ascii="Verdana" w:hAnsi="Verdana" w:cs="Verdana"/>
          <w:color w:val="000000" w:themeColor="text1"/>
          <w:sz w:val="20"/>
          <w:szCs w:val="20"/>
        </w:rPr>
        <w:t>2024 r.</w:t>
      </w:r>
      <w:r w:rsidRPr="003D3A4D">
        <w:rPr>
          <w:rFonts w:ascii="Verdana" w:hAnsi="Verdana"/>
          <w:iCs/>
          <w:color w:val="000000" w:themeColor="text1"/>
          <w:sz w:val="20"/>
          <w:szCs w:val="20"/>
        </w:rPr>
        <w:t xml:space="preserve"> Okres ten jest zależny od okresu realizacji</w:t>
      </w:r>
      <w:r w:rsidR="00937E9E" w:rsidRPr="003D3A4D">
        <w:rPr>
          <w:rFonts w:ascii="Verdana" w:hAnsi="Verdana"/>
          <w:iCs/>
          <w:color w:val="000000" w:themeColor="text1"/>
          <w:sz w:val="20"/>
          <w:szCs w:val="20"/>
        </w:rPr>
        <w:t xml:space="preserve"> robót budowlanych i w związku </w:t>
      </w:r>
      <w:r w:rsidRPr="003D3A4D">
        <w:rPr>
          <w:rFonts w:ascii="Verdana" w:hAnsi="Verdana"/>
          <w:iCs/>
          <w:color w:val="000000" w:themeColor="text1"/>
          <w:sz w:val="20"/>
          <w:szCs w:val="20"/>
        </w:rPr>
        <w:t>z tym może ulec wydłużeniu lub skróceniu.</w:t>
      </w:r>
    </w:p>
    <w:p w14:paraId="1EAB7F71" w14:textId="77777777" w:rsidR="004470D6" w:rsidRPr="00937E9E" w:rsidRDefault="004470D6" w:rsidP="00A4254E">
      <w:pPr>
        <w:spacing w:line="260" w:lineRule="atLeast"/>
        <w:ind w:hanging="360"/>
        <w:jc w:val="both"/>
        <w:rPr>
          <w:rFonts w:ascii="Verdana" w:hAnsi="Verdana" w:cs="Verdana"/>
          <w:sz w:val="20"/>
          <w:szCs w:val="20"/>
        </w:rPr>
      </w:pPr>
    </w:p>
    <w:p w14:paraId="3444CED2" w14:textId="77777777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3</w:t>
      </w:r>
    </w:p>
    <w:p w14:paraId="4EBF0DAE" w14:textId="77777777" w:rsidR="009B4C26" w:rsidRPr="00937E9E" w:rsidRDefault="009B4C26" w:rsidP="0064618E">
      <w:pPr>
        <w:spacing w:line="260" w:lineRule="atLeast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Wykonawca ponosi wobec Zamawiającego odpowiedzialność za wyrządzenie szkody będącej normalnym następstwem nienależytego wykonania czynności objętych niniejszą umową, ocenianego w</w:t>
      </w:r>
      <w:r w:rsidR="0027612B" w:rsidRPr="00937E9E">
        <w:rPr>
          <w:rFonts w:ascii="Verdana" w:hAnsi="Verdana" w:cs="Tahoma"/>
          <w:sz w:val="20"/>
          <w:szCs w:val="20"/>
        </w:rPr>
        <w:t> </w:t>
      </w:r>
      <w:r w:rsidRPr="00937E9E">
        <w:rPr>
          <w:rFonts w:ascii="Verdana" w:hAnsi="Verdana" w:cs="Tahoma"/>
          <w:sz w:val="20"/>
          <w:szCs w:val="20"/>
        </w:rPr>
        <w:t>granicach przewidzianych dla umów starannego działania.</w:t>
      </w:r>
    </w:p>
    <w:p w14:paraId="127C9951" w14:textId="77777777" w:rsidR="00A4254E" w:rsidRPr="00937E9E" w:rsidRDefault="00A4254E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51126861" w14:textId="77777777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4</w:t>
      </w:r>
    </w:p>
    <w:p w14:paraId="4A3B34AB" w14:textId="77777777" w:rsidR="00D60AD2" w:rsidRPr="00937E9E" w:rsidRDefault="00D60AD2" w:rsidP="00A4254E">
      <w:pPr>
        <w:pStyle w:val="Akapitzlist"/>
        <w:numPr>
          <w:ilvl w:val="0"/>
          <w:numId w:val="7"/>
        </w:numPr>
        <w:tabs>
          <w:tab w:val="left" w:pos="142"/>
        </w:tabs>
        <w:spacing w:line="260" w:lineRule="atLeast"/>
        <w:ind w:left="142" w:hanging="284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Wykonawca zobowiązuje się do sprawowania funkcji nadzoru inwestorskiego zgodnie </w:t>
      </w:r>
      <w:r w:rsidR="002E188C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 xml:space="preserve">z ustawą </w:t>
      </w:r>
      <w:r w:rsidR="002E188C" w:rsidRPr="00937E9E">
        <w:rPr>
          <w:rFonts w:ascii="Verdana" w:hAnsi="Verdana" w:cs="Tahoma"/>
          <w:sz w:val="20"/>
          <w:szCs w:val="20"/>
        </w:rPr>
        <w:t xml:space="preserve">Prawo budowlane </w:t>
      </w:r>
      <w:r w:rsidRPr="00937E9E">
        <w:rPr>
          <w:rFonts w:ascii="Verdana" w:hAnsi="Verdana" w:cs="Tahoma"/>
          <w:sz w:val="20"/>
          <w:szCs w:val="20"/>
        </w:rPr>
        <w:t>z</w:t>
      </w:r>
      <w:r w:rsidR="0027612B" w:rsidRPr="00937E9E">
        <w:rPr>
          <w:rFonts w:ascii="Verdana" w:hAnsi="Verdana" w:cs="Tahoma"/>
          <w:sz w:val="20"/>
          <w:szCs w:val="20"/>
        </w:rPr>
        <w:t> </w:t>
      </w:r>
      <w:r w:rsidRPr="00937E9E">
        <w:rPr>
          <w:rFonts w:ascii="Verdana" w:hAnsi="Verdana" w:cs="Tahoma"/>
          <w:sz w:val="20"/>
          <w:szCs w:val="20"/>
        </w:rPr>
        <w:t>dnia 7 lipca 1994</w:t>
      </w:r>
      <w:r w:rsidR="002E188C" w:rsidRPr="00937E9E">
        <w:rPr>
          <w:rFonts w:ascii="Verdana" w:hAnsi="Verdana" w:cs="Tahoma"/>
          <w:sz w:val="20"/>
          <w:szCs w:val="20"/>
        </w:rPr>
        <w:t xml:space="preserve"> r.</w:t>
      </w:r>
    </w:p>
    <w:p w14:paraId="5C605F62" w14:textId="77777777" w:rsidR="009B4C26" w:rsidRPr="00937E9E" w:rsidRDefault="00740E3A" w:rsidP="00A4254E">
      <w:pPr>
        <w:spacing w:line="260" w:lineRule="atLeast"/>
        <w:ind w:left="142" w:hanging="284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2. </w:t>
      </w:r>
      <w:r w:rsidR="009B4C26" w:rsidRPr="00937E9E">
        <w:rPr>
          <w:rFonts w:ascii="Verdana" w:hAnsi="Verdana" w:cs="Tahoma"/>
          <w:sz w:val="20"/>
          <w:szCs w:val="20"/>
        </w:rPr>
        <w:t>Strony ustalają, że do szczegółowych obowiązków Wykonawcy należą wszystkie czynności wymienione w </w:t>
      </w:r>
      <w:r w:rsidR="00512B6E" w:rsidRPr="00937E9E">
        <w:rPr>
          <w:rFonts w:ascii="Verdana" w:hAnsi="Verdana"/>
          <w:b/>
          <w:sz w:val="20"/>
          <w:szCs w:val="20"/>
        </w:rPr>
        <w:t>Opisie Przedmiotu Zamówienia</w:t>
      </w:r>
      <w:r w:rsidR="00512B6E" w:rsidRPr="00937E9E">
        <w:rPr>
          <w:rFonts w:ascii="Verdana" w:hAnsi="Verdana"/>
          <w:sz w:val="20"/>
          <w:szCs w:val="20"/>
        </w:rPr>
        <w:t>.</w:t>
      </w:r>
    </w:p>
    <w:p w14:paraId="78381594" w14:textId="77777777" w:rsidR="00A4254E" w:rsidRPr="00937E9E" w:rsidRDefault="00A4254E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1AA0CCF3" w14:textId="77777777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5</w:t>
      </w:r>
    </w:p>
    <w:p w14:paraId="25E33542" w14:textId="77777777" w:rsidR="009B4C26" w:rsidRPr="00937E9E" w:rsidRDefault="002E188C" w:rsidP="0064618E">
      <w:pPr>
        <w:numPr>
          <w:ilvl w:val="0"/>
          <w:numId w:val="1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Wykonawca zobowiązany jest zapewnić do realizacji zadania</w:t>
      </w:r>
      <w:r w:rsidR="00A85B48" w:rsidRPr="00937E9E">
        <w:rPr>
          <w:rFonts w:ascii="Verdana" w:hAnsi="Verdana" w:cs="Tahoma"/>
          <w:sz w:val="20"/>
          <w:szCs w:val="20"/>
        </w:rPr>
        <w:t xml:space="preserve"> objętego umową osoby posiadające stosowne kwalifikacje zawodowe i uprawnienia budowlane.</w:t>
      </w:r>
    </w:p>
    <w:p w14:paraId="187EFA8C" w14:textId="77777777" w:rsidR="00676E25" w:rsidRPr="00937E9E" w:rsidRDefault="009B4C26" w:rsidP="009948DA">
      <w:pPr>
        <w:spacing w:line="260" w:lineRule="atLeast"/>
        <w:ind w:left="360"/>
        <w:rPr>
          <w:rFonts w:ascii="Verdana" w:hAnsi="Verdana"/>
          <w:bCs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Wyk</w:t>
      </w:r>
      <w:r w:rsidR="00084BBE" w:rsidRPr="00937E9E">
        <w:rPr>
          <w:rFonts w:ascii="Verdana" w:hAnsi="Verdana" w:cs="Tahoma"/>
          <w:sz w:val="20"/>
          <w:szCs w:val="20"/>
        </w:rPr>
        <w:t>onawca ustanawia</w:t>
      </w:r>
      <w:r w:rsidR="00C4035F" w:rsidRPr="00937E9E">
        <w:rPr>
          <w:rFonts w:ascii="Verdana" w:hAnsi="Verdana" w:cs="Tahoma"/>
          <w:sz w:val="20"/>
          <w:szCs w:val="20"/>
        </w:rPr>
        <w:t>:</w:t>
      </w:r>
      <w:r w:rsidR="00A4254E" w:rsidRPr="00937E9E">
        <w:rPr>
          <w:rFonts w:ascii="Verdana" w:hAnsi="Verdana" w:cs="Tahoma"/>
          <w:sz w:val="20"/>
          <w:szCs w:val="20"/>
        </w:rPr>
        <w:t xml:space="preserve"> </w:t>
      </w:r>
      <w:r w:rsidR="00A4254E" w:rsidRPr="00937E9E">
        <w:rPr>
          <w:rFonts w:ascii="Verdana" w:hAnsi="Verdana" w:cs="Tahoma"/>
          <w:sz w:val="20"/>
          <w:szCs w:val="20"/>
        </w:rPr>
        <w:br/>
      </w:r>
      <w:r w:rsidR="007D1D95" w:rsidRPr="00937E9E">
        <w:rPr>
          <w:rFonts w:ascii="Verdana" w:hAnsi="Verdana"/>
          <w:b/>
          <w:bCs/>
          <w:sz w:val="20"/>
          <w:szCs w:val="20"/>
        </w:rPr>
        <w:t>Inspektora nadzoru</w:t>
      </w:r>
      <w:r w:rsidR="002E188C" w:rsidRPr="00937E9E">
        <w:rPr>
          <w:rFonts w:ascii="Verdana" w:hAnsi="Verdana"/>
          <w:b/>
          <w:bCs/>
          <w:sz w:val="20"/>
          <w:szCs w:val="20"/>
        </w:rPr>
        <w:t xml:space="preserve"> </w:t>
      </w:r>
      <w:r w:rsidR="00A85B48" w:rsidRPr="00937E9E">
        <w:rPr>
          <w:rFonts w:ascii="Verdana" w:hAnsi="Verdana"/>
          <w:bCs/>
          <w:sz w:val="20"/>
          <w:szCs w:val="20"/>
        </w:rPr>
        <w:t>w osobie:</w:t>
      </w:r>
    </w:p>
    <w:p w14:paraId="5A5E90F8" w14:textId="77777777" w:rsidR="00753B20" w:rsidRPr="00937E9E" w:rsidRDefault="002E188C" w:rsidP="009948DA">
      <w:pPr>
        <w:spacing w:line="260" w:lineRule="atLeast"/>
        <w:ind w:left="360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_________________</w:t>
      </w:r>
      <w:r w:rsidR="00A85B48" w:rsidRPr="00937E9E">
        <w:rPr>
          <w:rFonts w:ascii="Verdana" w:hAnsi="Verdana" w:cs="Tahoma"/>
          <w:sz w:val="20"/>
          <w:szCs w:val="20"/>
          <w:lang w:eastAsia="pl-PL"/>
        </w:rPr>
        <w:t>______________________,</w:t>
      </w:r>
    </w:p>
    <w:p w14:paraId="78EC5833" w14:textId="77777777" w:rsidR="009B4C26" w:rsidRPr="00937E9E" w:rsidRDefault="009B4C26" w:rsidP="004144A8">
      <w:pPr>
        <w:numPr>
          <w:ilvl w:val="0"/>
          <w:numId w:val="1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Każda zmiana personelu, o którym mowa w ust. 1 wymaga </w:t>
      </w:r>
      <w:r w:rsidR="004144A8" w:rsidRPr="00937E9E">
        <w:rPr>
          <w:rFonts w:ascii="Verdana" w:hAnsi="Verdana" w:cs="Tahoma"/>
          <w:sz w:val="20"/>
          <w:szCs w:val="20"/>
        </w:rPr>
        <w:t>pisemnej zgody Zamawiającego i nie wymaga sporządzenia aneksu do umowy (nie stanowi zmiany treści umowy).</w:t>
      </w:r>
    </w:p>
    <w:p w14:paraId="1E00A220" w14:textId="35354DE8" w:rsidR="00753B20" w:rsidRPr="00937E9E" w:rsidRDefault="009B4C26" w:rsidP="00753B20">
      <w:pPr>
        <w:numPr>
          <w:ilvl w:val="0"/>
          <w:numId w:val="1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Zam</w:t>
      </w:r>
      <w:r w:rsidR="00A85B48" w:rsidRPr="00937E9E">
        <w:rPr>
          <w:rFonts w:ascii="Verdana" w:hAnsi="Verdana" w:cs="Tahoma"/>
          <w:sz w:val="20"/>
          <w:szCs w:val="20"/>
        </w:rPr>
        <w:t>awiaj</w:t>
      </w:r>
      <w:r w:rsidR="00676E25" w:rsidRPr="00937E9E">
        <w:rPr>
          <w:rFonts w:ascii="Verdana" w:hAnsi="Verdana" w:cs="Tahoma"/>
          <w:sz w:val="20"/>
          <w:szCs w:val="20"/>
        </w:rPr>
        <w:t>ący wyznacza jako swoich</w:t>
      </w:r>
      <w:r w:rsidR="00A85B48" w:rsidRPr="00937E9E">
        <w:rPr>
          <w:rFonts w:ascii="Verdana" w:hAnsi="Verdana" w:cs="Tahoma"/>
          <w:sz w:val="20"/>
          <w:szCs w:val="20"/>
        </w:rPr>
        <w:t xml:space="preserve"> p</w:t>
      </w:r>
      <w:r w:rsidR="00676E25" w:rsidRPr="00937E9E">
        <w:rPr>
          <w:rFonts w:ascii="Verdana" w:hAnsi="Verdana" w:cs="Tahoma"/>
          <w:sz w:val="20"/>
          <w:szCs w:val="20"/>
        </w:rPr>
        <w:t>rzedstawicieli</w:t>
      </w:r>
      <w:r w:rsidRPr="00937E9E">
        <w:rPr>
          <w:rFonts w:ascii="Verdana" w:hAnsi="Verdana" w:cs="Tahoma"/>
          <w:sz w:val="20"/>
          <w:szCs w:val="20"/>
        </w:rPr>
        <w:t xml:space="preserve"> </w:t>
      </w:r>
      <w:r w:rsidR="00676E25" w:rsidRPr="00937E9E">
        <w:rPr>
          <w:rFonts w:ascii="Verdana" w:hAnsi="Verdana" w:cs="Tahoma"/>
          <w:b/>
          <w:sz w:val="20"/>
          <w:szCs w:val="20"/>
        </w:rPr>
        <w:t>Koordynator</w:t>
      </w:r>
      <w:r w:rsidR="00B03B4E">
        <w:rPr>
          <w:rFonts w:ascii="Verdana" w:hAnsi="Verdana" w:cs="Tahoma"/>
          <w:b/>
          <w:sz w:val="20"/>
          <w:szCs w:val="20"/>
        </w:rPr>
        <w:t>a</w:t>
      </w:r>
      <w:r w:rsidR="00A85B48" w:rsidRPr="00937E9E">
        <w:rPr>
          <w:rFonts w:ascii="Verdana" w:hAnsi="Verdana" w:cs="Tahoma"/>
          <w:b/>
          <w:sz w:val="20"/>
          <w:szCs w:val="20"/>
        </w:rPr>
        <w:t xml:space="preserve"> p</w:t>
      </w:r>
      <w:r w:rsidR="00676E25" w:rsidRPr="00937E9E">
        <w:rPr>
          <w:rFonts w:ascii="Verdana" w:hAnsi="Verdana" w:cs="Tahoma"/>
          <w:b/>
          <w:sz w:val="20"/>
          <w:szCs w:val="20"/>
        </w:rPr>
        <w:t>rojektu</w:t>
      </w:r>
      <w:r w:rsidR="00A85B48" w:rsidRPr="00937E9E">
        <w:rPr>
          <w:rFonts w:ascii="Verdana" w:hAnsi="Verdana" w:cs="Tahoma"/>
          <w:b/>
          <w:sz w:val="20"/>
          <w:szCs w:val="20"/>
        </w:rPr>
        <w:t xml:space="preserve"> </w:t>
      </w:r>
      <w:r w:rsidR="00676E25" w:rsidRPr="00937E9E">
        <w:rPr>
          <w:rFonts w:ascii="Verdana" w:hAnsi="Verdana" w:cs="Tahoma"/>
          <w:b/>
          <w:sz w:val="20"/>
          <w:szCs w:val="20"/>
        </w:rPr>
        <w:br/>
      </w:r>
      <w:r w:rsidR="00676E25" w:rsidRPr="00937E9E">
        <w:rPr>
          <w:rFonts w:ascii="Verdana" w:hAnsi="Verdana" w:cs="Tahoma"/>
          <w:sz w:val="20"/>
          <w:szCs w:val="20"/>
        </w:rPr>
        <w:t>w osob</w:t>
      </w:r>
      <w:r w:rsidR="00B03B4E">
        <w:rPr>
          <w:rFonts w:ascii="Verdana" w:hAnsi="Verdana" w:cs="Tahoma"/>
          <w:sz w:val="20"/>
          <w:szCs w:val="20"/>
        </w:rPr>
        <w:t>ie</w:t>
      </w:r>
      <w:r w:rsidR="00A85B48" w:rsidRPr="00937E9E">
        <w:rPr>
          <w:rFonts w:ascii="Verdana" w:hAnsi="Verdana" w:cs="Tahoma"/>
          <w:sz w:val="20"/>
          <w:szCs w:val="20"/>
        </w:rPr>
        <w:t>:</w:t>
      </w:r>
      <w:r w:rsidR="00990F9D" w:rsidRPr="00937E9E">
        <w:rPr>
          <w:rFonts w:ascii="Verdana" w:hAnsi="Verdana" w:cs="Tahoma"/>
          <w:sz w:val="20"/>
          <w:szCs w:val="20"/>
        </w:rPr>
        <w:t xml:space="preserve"> </w:t>
      </w:r>
    </w:p>
    <w:p w14:paraId="725B52B2" w14:textId="58FA8E5A" w:rsidR="0027612B" w:rsidRDefault="002E188C" w:rsidP="004A766E">
      <w:pPr>
        <w:spacing w:line="260" w:lineRule="atLeast"/>
        <w:ind w:left="360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</w:t>
      </w:r>
      <w:r w:rsidR="00676E25" w:rsidRPr="00937E9E">
        <w:rPr>
          <w:rFonts w:ascii="Verdana" w:hAnsi="Verdana" w:cs="Tahoma"/>
          <w:sz w:val="20"/>
          <w:szCs w:val="20"/>
          <w:lang w:eastAsia="pl-PL"/>
        </w:rPr>
        <w:t xml:space="preserve">____- Rejon </w:t>
      </w:r>
      <w:r w:rsidR="004A766E">
        <w:rPr>
          <w:rFonts w:ascii="Verdana" w:hAnsi="Verdana" w:cs="Tahoma"/>
          <w:sz w:val="20"/>
          <w:szCs w:val="20"/>
          <w:lang w:eastAsia="pl-PL"/>
        </w:rPr>
        <w:t>Starachowice</w:t>
      </w:r>
    </w:p>
    <w:p w14:paraId="1F340111" w14:textId="77777777" w:rsidR="00B03B4E" w:rsidRPr="00937E9E" w:rsidRDefault="00B03B4E" w:rsidP="004A766E">
      <w:pPr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</w:p>
    <w:p w14:paraId="34805BBE" w14:textId="77777777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6</w:t>
      </w:r>
    </w:p>
    <w:p w14:paraId="3B4C6336" w14:textId="77777777" w:rsidR="009B4C26" w:rsidRPr="00937E9E" w:rsidRDefault="009B4C26" w:rsidP="0064618E">
      <w:pPr>
        <w:numPr>
          <w:ilvl w:val="0"/>
          <w:numId w:val="2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Zamawiający zastrzega sobie prawo do uzyskiwania bezpośrednich informacji i danych, co do postępu realizacji zadania.</w:t>
      </w:r>
    </w:p>
    <w:p w14:paraId="7C86EAA0" w14:textId="77777777" w:rsidR="009B4C26" w:rsidRPr="00937E9E" w:rsidRDefault="009B4C26" w:rsidP="0064618E">
      <w:pPr>
        <w:numPr>
          <w:ilvl w:val="0"/>
          <w:numId w:val="2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Jeżeli Zamawiający zgłosi do Wykonawcy uwagi lub zastrzeżenia</w:t>
      </w:r>
      <w:r w:rsidR="00FE4BD5" w:rsidRPr="00937E9E">
        <w:rPr>
          <w:rFonts w:ascii="Verdana" w:hAnsi="Verdana" w:cs="Tahoma"/>
          <w:sz w:val="20"/>
          <w:szCs w:val="20"/>
        </w:rPr>
        <w:t xml:space="preserve"> co do realizacji zadania</w:t>
      </w:r>
      <w:r w:rsidRPr="00937E9E">
        <w:rPr>
          <w:rFonts w:ascii="Verdana" w:hAnsi="Verdana" w:cs="Tahoma"/>
          <w:sz w:val="20"/>
          <w:szCs w:val="20"/>
        </w:rPr>
        <w:t xml:space="preserve">, na Wykonawcy będzie ciążył obowiązek zawiadomienia Zamawiającego niezwłocznie </w:t>
      </w:r>
      <w:r w:rsidR="00A85B48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>o zajętym stanowisku</w:t>
      </w:r>
      <w:r w:rsidR="00A85B48" w:rsidRPr="00937E9E">
        <w:rPr>
          <w:rFonts w:ascii="Verdana" w:hAnsi="Verdana" w:cs="Tahoma"/>
          <w:sz w:val="20"/>
          <w:szCs w:val="20"/>
        </w:rPr>
        <w:t>,</w:t>
      </w:r>
      <w:r w:rsidRPr="00937E9E">
        <w:rPr>
          <w:rFonts w:ascii="Verdana" w:hAnsi="Verdana" w:cs="Tahoma"/>
          <w:sz w:val="20"/>
          <w:szCs w:val="20"/>
        </w:rPr>
        <w:t xml:space="preserve"> względnie podjętych działaniach.</w:t>
      </w:r>
    </w:p>
    <w:p w14:paraId="5EE3FE6C" w14:textId="77777777" w:rsidR="00740E3A" w:rsidRPr="00937E9E" w:rsidRDefault="00740E3A" w:rsidP="0064618E">
      <w:pPr>
        <w:tabs>
          <w:tab w:val="num" w:pos="360"/>
        </w:tabs>
        <w:spacing w:line="260" w:lineRule="atLeast"/>
        <w:ind w:left="360" w:hanging="360"/>
        <w:jc w:val="center"/>
        <w:rPr>
          <w:rFonts w:ascii="Verdana" w:hAnsi="Verdana" w:cs="Tahoma"/>
          <w:bCs/>
          <w:sz w:val="20"/>
          <w:szCs w:val="20"/>
        </w:rPr>
      </w:pPr>
    </w:p>
    <w:p w14:paraId="6BA470A4" w14:textId="77777777" w:rsidR="009B4C26" w:rsidRPr="00937E9E" w:rsidRDefault="009B4C26" w:rsidP="0064618E">
      <w:pPr>
        <w:tabs>
          <w:tab w:val="num" w:pos="360"/>
        </w:tabs>
        <w:spacing w:line="260" w:lineRule="atLeast"/>
        <w:ind w:left="360" w:hanging="360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7</w:t>
      </w:r>
    </w:p>
    <w:p w14:paraId="1E8223A3" w14:textId="77777777" w:rsidR="009B4C26" w:rsidRPr="00937E9E" w:rsidRDefault="009B4C26" w:rsidP="0064618E">
      <w:pPr>
        <w:tabs>
          <w:tab w:val="num" w:pos="360"/>
        </w:tabs>
        <w:spacing w:line="260" w:lineRule="atLeast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1. Wynagrodzenie Wykonawcy za pełnienie czynności objętych niniejszą umową</w:t>
      </w:r>
      <w:r w:rsidR="00A85B48" w:rsidRPr="00937E9E">
        <w:rPr>
          <w:rFonts w:ascii="Verdana" w:hAnsi="Verdana" w:cs="Tahoma"/>
          <w:sz w:val="20"/>
          <w:szCs w:val="20"/>
        </w:rPr>
        <w:t>,</w:t>
      </w:r>
      <w:r w:rsidRPr="00937E9E">
        <w:rPr>
          <w:rFonts w:ascii="Verdana" w:hAnsi="Verdana" w:cs="Tahoma"/>
          <w:sz w:val="20"/>
          <w:szCs w:val="20"/>
        </w:rPr>
        <w:t xml:space="preserve"> </w:t>
      </w:r>
      <w:r w:rsidR="00A85B48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>zgodnie z ofertą Wykonawcy</w:t>
      </w:r>
      <w:r w:rsidR="00A85B48" w:rsidRPr="00937E9E">
        <w:rPr>
          <w:rFonts w:ascii="Verdana" w:hAnsi="Verdana" w:cs="Tahoma"/>
          <w:sz w:val="20"/>
          <w:szCs w:val="20"/>
        </w:rPr>
        <w:t>,</w:t>
      </w:r>
      <w:r w:rsidRPr="00937E9E">
        <w:rPr>
          <w:rFonts w:ascii="Verdana" w:hAnsi="Verdana" w:cs="Tahoma"/>
          <w:sz w:val="20"/>
          <w:szCs w:val="20"/>
        </w:rPr>
        <w:t xml:space="preserve"> strony ustalają na kwotę</w:t>
      </w:r>
      <w:r w:rsidR="00A85B48" w:rsidRPr="00937E9E">
        <w:rPr>
          <w:rFonts w:ascii="Verdana" w:hAnsi="Verdana" w:cs="Tahoma"/>
          <w:sz w:val="20"/>
          <w:szCs w:val="20"/>
        </w:rPr>
        <w:t xml:space="preserve"> </w:t>
      </w:r>
      <w:r w:rsidR="00A85B48" w:rsidRPr="00937E9E">
        <w:rPr>
          <w:rFonts w:ascii="Verdana" w:hAnsi="Verdana" w:cs="Tahoma"/>
          <w:b/>
          <w:sz w:val="20"/>
          <w:szCs w:val="20"/>
        </w:rPr>
        <w:t>netto</w:t>
      </w:r>
      <w:r w:rsidRPr="00937E9E">
        <w:rPr>
          <w:rFonts w:ascii="Verdana" w:hAnsi="Verdana" w:cs="Tahoma"/>
          <w:b/>
          <w:sz w:val="20"/>
          <w:szCs w:val="20"/>
        </w:rPr>
        <w:t xml:space="preserve"> </w:t>
      </w:r>
      <w:r w:rsidR="00A85B48" w:rsidRPr="00937E9E">
        <w:rPr>
          <w:rFonts w:ascii="Verdana" w:hAnsi="Verdana" w:cs="Tahoma"/>
          <w:b/>
          <w:sz w:val="20"/>
          <w:szCs w:val="20"/>
          <w:lang w:eastAsia="pl-PL"/>
        </w:rPr>
        <w:t>___________________</w:t>
      </w:r>
      <w:r w:rsidR="00A85B48" w:rsidRPr="00937E9E">
        <w:rPr>
          <w:rFonts w:ascii="Verdana" w:hAnsi="Verdana" w:cs="Tahoma"/>
          <w:sz w:val="20"/>
          <w:szCs w:val="20"/>
          <w:lang w:eastAsia="pl-PL"/>
        </w:rPr>
        <w:t xml:space="preserve"> PLN </w:t>
      </w:r>
      <w:r w:rsidRPr="00937E9E">
        <w:rPr>
          <w:rFonts w:ascii="Verdana" w:hAnsi="Verdana" w:cs="Tahoma"/>
          <w:sz w:val="20"/>
          <w:szCs w:val="20"/>
        </w:rPr>
        <w:t xml:space="preserve">plus </w:t>
      </w:r>
      <w:r w:rsidR="00763C11" w:rsidRPr="00937E9E">
        <w:rPr>
          <w:rFonts w:ascii="Verdana" w:hAnsi="Verdana" w:cs="Tahoma"/>
          <w:sz w:val="20"/>
          <w:szCs w:val="20"/>
        </w:rPr>
        <w:t>23</w:t>
      </w:r>
      <w:r w:rsidRPr="00937E9E">
        <w:rPr>
          <w:rFonts w:ascii="Verdana" w:hAnsi="Verdana" w:cs="Tahoma"/>
          <w:sz w:val="20"/>
          <w:szCs w:val="20"/>
        </w:rPr>
        <w:t xml:space="preserve"> %</w:t>
      </w:r>
      <w:r w:rsidR="00A85B48" w:rsidRPr="00937E9E">
        <w:rPr>
          <w:rFonts w:ascii="Verdana" w:hAnsi="Verdana" w:cs="Tahoma"/>
          <w:sz w:val="20"/>
          <w:szCs w:val="20"/>
        </w:rPr>
        <w:t xml:space="preserve"> podatek VAT w kwocie </w:t>
      </w:r>
      <w:r w:rsidR="00A85B48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A85B48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Pr="00937E9E">
        <w:rPr>
          <w:rFonts w:ascii="Verdana" w:hAnsi="Verdana" w:cs="Tahoma"/>
          <w:sz w:val="20"/>
          <w:szCs w:val="20"/>
        </w:rPr>
        <w:t xml:space="preserve">, co łącznie </w:t>
      </w:r>
      <w:r w:rsidR="00A85B48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 xml:space="preserve">stanowi kwotę </w:t>
      </w:r>
      <w:r w:rsidRPr="00937E9E">
        <w:rPr>
          <w:rFonts w:ascii="Verdana" w:hAnsi="Verdana" w:cs="Tahoma"/>
          <w:b/>
          <w:sz w:val="20"/>
          <w:szCs w:val="20"/>
        </w:rPr>
        <w:t xml:space="preserve">brutto </w:t>
      </w:r>
      <w:r w:rsidR="00A85B48" w:rsidRPr="00937E9E">
        <w:rPr>
          <w:rFonts w:ascii="Verdana" w:hAnsi="Verdana" w:cs="Tahoma"/>
          <w:b/>
          <w:sz w:val="20"/>
          <w:szCs w:val="20"/>
          <w:lang w:eastAsia="pl-PL"/>
        </w:rPr>
        <w:t>__________________________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>_</w:t>
      </w:r>
      <w:r w:rsidR="00A85B48" w:rsidRPr="00937E9E">
        <w:rPr>
          <w:rFonts w:ascii="Verdana" w:hAnsi="Verdana" w:cs="Tahoma"/>
          <w:b/>
          <w:sz w:val="20"/>
          <w:szCs w:val="20"/>
          <w:lang w:eastAsia="pl-PL"/>
        </w:rPr>
        <w:t xml:space="preserve"> </w:t>
      </w:r>
      <w:r w:rsidR="00A85B48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="00A85B48" w:rsidRPr="00937E9E">
        <w:rPr>
          <w:rFonts w:ascii="Verdana" w:hAnsi="Verdana" w:cs="Tahoma"/>
          <w:sz w:val="20"/>
          <w:szCs w:val="20"/>
        </w:rPr>
        <w:t xml:space="preserve"> (słownie złotych: </w:t>
      </w:r>
      <w:r w:rsidR="00B646CE" w:rsidRPr="00937E9E">
        <w:rPr>
          <w:rFonts w:ascii="Verdana" w:hAnsi="Verdana" w:cs="Tahoma"/>
          <w:sz w:val="20"/>
          <w:szCs w:val="20"/>
          <w:lang w:eastAsia="pl-PL"/>
        </w:rPr>
        <w:t>_________________________________________________</w:t>
      </w:r>
      <w:r w:rsidR="00A85B48" w:rsidRPr="00937E9E">
        <w:rPr>
          <w:rFonts w:ascii="Verdana" w:hAnsi="Verdana" w:cs="Tahoma"/>
          <w:sz w:val="20"/>
          <w:szCs w:val="20"/>
          <w:lang w:eastAsia="pl-PL"/>
        </w:rPr>
        <w:t>_________</w:t>
      </w:r>
      <w:r w:rsidR="00A85B48" w:rsidRPr="00937E9E">
        <w:rPr>
          <w:rFonts w:ascii="Verdana" w:hAnsi="Verdana" w:cs="Tahoma"/>
          <w:sz w:val="20"/>
          <w:szCs w:val="20"/>
        </w:rPr>
        <w:t>___________</w:t>
      </w:r>
      <w:r w:rsidRPr="00937E9E">
        <w:rPr>
          <w:rFonts w:ascii="Verdana" w:hAnsi="Verdana" w:cs="Tahoma"/>
          <w:sz w:val="20"/>
          <w:szCs w:val="20"/>
        </w:rPr>
        <w:t>)</w:t>
      </w:r>
      <w:r w:rsidR="00A85B48" w:rsidRPr="00937E9E">
        <w:rPr>
          <w:rFonts w:ascii="Verdana" w:hAnsi="Verdana" w:cs="Tahoma"/>
          <w:sz w:val="20"/>
          <w:szCs w:val="20"/>
        </w:rPr>
        <w:t>,</w:t>
      </w:r>
      <w:r w:rsidRPr="00937E9E">
        <w:rPr>
          <w:rFonts w:ascii="Verdana" w:hAnsi="Verdana" w:cs="Tahoma"/>
          <w:sz w:val="20"/>
          <w:szCs w:val="20"/>
        </w:rPr>
        <w:t xml:space="preserve">  według następujących proporcji:</w:t>
      </w:r>
    </w:p>
    <w:p w14:paraId="019DF8F6" w14:textId="2919B202" w:rsidR="009B4C26" w:rsidRPr="00937E9E" w:rsidRDefault="00DA0FB8" w:rsidP="00EC2255">
      <w:pPr>
        <w:tabs>
          <w:tab w:val="num" w:pos="567"/>
        </w:tabs>
        <w:spacing w:line="260" w:lineRule="atLeast"/>
        <w:ind w:left="567" w:hanging="141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1</w:t>
      </w:r>
      <w:r w:rsidR="009B4C26" w:rsidRPr="00937E9E">
        <w:rPr>
          <w:rFonts w:ascii="Verdana" w:hAnsi="Verdana" w:cs="Tahoma"/>
          <w:sz w:val="20"/>
          <w:szCs w:val="20"/>
        </w:rPr>
        <w:t xml:space="preserve">) za okres realizacji robót </w:t>
      </w:r>
      <w:r w:rsidR="007D1D95" w:rsidRPr="00937E9E">
        <w:rPr>
          <w:rFonts w:ascii="Verdana" w:hAnsi="Verdana" w:cs="Tahoma"/>
          <w:sz w:val="20"/>
          <w:szCs w:val="20"/>
        </w:rPr>
        <w:t>90</w:t>
      </w:r>
      <w:r w:rsidR="00D77BB7" w:rsidRPr="00937E9E">
        <w:rPr>
          <w:rFonts w:ascii="Verdana" w:hAnsi="Verdana" w:cs="Tahoma"/>
          <w:sz w:val="20"/>
          <w:szCs w:val="20"/>
        </w:rPr>
        <w:t xml:space="preserve"> </w:t>
      </w:r>
      <w:r w:rsidR="009B4C26" w:rsidRPr="00937E9E">
        <w:rPr>
          <w:rFonts w:ascii="Verdana" w:hAnsi="Verdana" w:cs="Tahoma"/>
          <w:sz w:val="20"/>
          <w:szCs w:val="20"/>
        </w:rPr>
        <w:t xml:space="preserve">%, tj.  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49365A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="0049365A" w:rsidRPr="00937E9E">
        <w:rPr>
          <w:rFonts w:ascii="Verdana" w:hAnsi="Verdana" w:cs="Tahoma"/>
          <w:sz w:val="20"/>
          <w:szCs w:val="20"/>
        </w:rPr>
        <w:t xml:space="preserve">, plus </w:t>
      </w:r>
      <w:r w:rsidR="004526EF" w:rsidRPr="00937E9E">
        <w:rPr>
          <w:rFonts w:ascii="Verdana" w:hAnsi="Verdana" w:cs="Tahoma"/>
          <w:sz w:val="20"/>
          <w:szCs w:val="20"/>
        </w:rPr>
        <w:t>23</w:t>
      </w:r>
      <w:r w:rsidR="009B4C26" w:rsidRPr="00937E9E">
        <w:rPr>
          <w:rFonts w:ascii="Verdana" w:hAnsi="Verdana" w:cs="Tahoma"/>
          <w:sz w:val="20"/>
          <w:szCs w:val="20"/>
        </w:rPr>
        <w:t xml:space="preserve"> % podatek VAT w</w:t>
      </w:r>
      <w:r w:rsidR="00DB1032" w:rsidRPr="00937E9E">
        <w:rPr>
          <w:rFonts w:ascii="Verdana" w:hAnsi="Verdana" w:cs="Tahoma"/>
          <w:sz w:val="20"/>
          <w:szCs w:val="20"/>
        </w:rPr>
        <w:t> </w:t>
      </w:r>
      <w:r w:rsidR="009B4C26" w:rsidRPr="00937E9E">
        <w:rPr>
          <w:rFonts w:ascii="Verdana" w:hAnsi="Verdana" w:cs="Tahoma"/>
          <w:sz w:val="20"/>
          <w:szCs w:val="20"/>
        </w:rPr>
        <w:t>kwoc</w:t>
      </w:r>
      <w:r w:rsidR="0049365A" w:rsidRPr="00937E9E">
        <w:rPr>
          <w:rFonts w:ascii="Verdana" w:hAnsi="Verdana" w:cs="Tahoma"/>
          <w:sz w:val="20"/>
          <w:szCs w:val="20"/>
        </w:rPr>
        <w:t>ie</w:t>
      </w:r>
      <w:r w:rsidR="009B4C26" w:rsidRPr="00937E9E">
        <w:rPr>
          <w:rFonts w:ascii="Verdana" w:hAnsi="Verdana" w:cs="Tahoma"/>
          <w:sz w:val="20"/>
          <w:szCs w:val="20"/>
        </w:rPr>
        <w:t xml:space="preserve"> 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49365A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="009B4C26" w:rsidRPr="00937E9E">
        <w:rPr>
          <w:rFonts w:ascii="Verdana" w:hAnsi="Verdana" w:cs="Tahoma"/>
          <w:sz w:val="20"/>
          <w:szCs w:val="20"/>
        </w:rPr>
        <w:t>, co łącznie stanowi kwotę brutto</w:t>
      </w:r>
      <w:r w:rsidR="0049365A" w:rsidRPr="00937E9E">
        <w:rPr>
          <w:rFonts w:ascii="Verdana" w:hAnsi="Verdana" w:cs="Tahoma"/>
          <w:sz w:val="20"/>
          <w:szCs w:val="20"/>
        </w:rPr>
        <w:t xml:space="preserve"> 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49365A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="0049365A" w:rsidRPr="00937E9E">
        <w:rPr>
          <w:rFonts w:ascii="Verdana" w:hAnsi="Verdana" w:cs="Tahoma"/>
          <w:sz w:val="20"/>
          <w:szCs w:val="20"/>
        </w:rPr>
        <w:t>,</w:t>
      </w:r>
    </w:p>
    <w:p w14:paraId="2464B98E" w14:textId="77777777" w:rsidR="009B4C26" w:rsidRPr="00937E9E" w:rsidRDefault="00DA0FB8" w:rsidP="00EC2255">
      <w:pPr>
        <w:tabs>
          <w:tab w:val="num" w:pos="567"/>
        </w:tabs>
        <w:spacing w:line="260" w:lineRule="atLeast"/>
        <w:ind w:left="567" w:hanging="141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lastRenderedPageBreak/>
        <w:t>2</w:t>
      </w:r>
      <w:r w:rsidR="009B4C26" w:rsidRPr="00937E9E">
        <w:rPr>
          <w:rFonts w:ascii="Verdana" w:hAnsi="Verdana" w:cs="Tahoma"/>
          <w:sz w:val="20"/>
          <w:szCs w:val="20"/>
        </w:rPr>
        <w:t xml:space="preserve">) w okresie </w:t>
      </w:r>
      <w:r w:rsidR="00F82FD5" w:rsidRPr="00937E9E">
        <w:rPr>
          <w:rFonts w:ascii="Verdana" w:hAnsi="Verdana" w:cs="Tahoma"/>
          <w:sz w:val="20"/>
          <w:szCs w:val="20"/>
        </w:rPr>
        <w:t>gwarancji</w:t>
      </w:r>
      <w:r w:rsidR="0049365A" w:rsidRPr="00937E9E">
        <w:rPr>
          <w:rFonts w:ascii="Verdana" w:hAnsi="Verdana" w:cs="Tahoma"/>
          <w:sz w:val="20"/>
          <w:szCs w:val="20"/>
        </w:rPr>
        <w:t xml:space="preserve"> </w:t>
      </w:r>
      <w:r w:rsidR="007D1D95" w:rsidRPr="00937E9E">
        <w:rPr>
          <w:rFonts w:ascii="Verdana" w:hAnsi="Verdana" w:cs="Tahoma"/>
          <w:sz w:val="20"/>
          <w:szCs w:val="20"/>
        </w:rPr>
        <w:t xml:space="preserve">10 </w:t>
      </w:r>
      <w:r w:rsidR="009B4C26" w:rsidRPr="00937E9E">
        <w:rPr>
          <w:rFonts w:ascii="Verdana" w:hAnsi="Verdana" w:cs="Tahoma"/>
          <w:sz w:val="20"/>
          <w:szCs w:val="20"/>
        </w:rPr>
        <w:t xml:space="preserve">%, tj. 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49365A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="0049365A" w:rsidRPr="00937E9E">
        <w:rPr>
          <w:rFonts w:ascii="Verdana" w:hAnsi="Verdana" w:cs="Tahoma"/>
          <w:sz w:val="20"/>
          <w:szCs w:val="20"/>
        </w:rPr>
        <w:t xml:space="preserve">, plus </w:t>
      </w:r>
      <w:r w:rsidR="004526EF" w:rsidRPr="00937E9E">
        <w:rPr>
          <w:rFonts w:ascii="Verdana" w:hAnsi="Verdana" w:cs="Tahoma"/>
          <w:sz w:val="20"/>
          <w:szCs w:val="20"/>
        </w:rPr>
        <w:t>23</w:t>
      </w:r>
      <w:r w:rsidR="009B4C26" w:rsidRPr="00937E9E">
        <w:rPr>
          <w:rFonts w:ascii="Verdana" w:hAnsi="Verdana" w:cs="Tahoma"/>
          <w:sz w:val="20"/>
          <w:szCs w:val="20"/>
        </w:rPr>
        <w:t xml:space="preserve"> % podatek VAT w kwocie</w:t>
      </w:r>
      <w:r w:rsidR="0049365A" w:rsidRPr="00937E9E">
        <w:rPr>
          <w:rFonts w:ascii="Verdana" w:hAnsi="Verdana" w:cs="Tahoma"/>
          <w:sz w:val="20"/>
          <w:szCs w:val="20"/>
        </w:rPr>
        <w:t xml:space="preserve"> 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49365A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="009B4C26" w:rsidRPr="00937E9E">
        <w:rPr>
          <w:rFonts w:ascii="Verdana" w:hAnsi="Verdana" w:cs="Tahoma"/>
          <w:sz w:val="20"/>
          <w:szCs w:val="20"/>
        </w:rPr>
        <w:t>, c</w:t>
      </w:r>
      <w:r w:rsidR="0049365A" w:rsidRPr="00937E9E">
        <w:rPr>
          <w:rFonts w:ascii="Verdana" w:hAnsi="Verdana" w:cs="Tahoma"/>
          <w:sz w:val="20"/>
          <w:szCs w:val="20"/>
        </w:rPr>
        <w:t xml:space="preserve">o łącznie stanowi kwotę brutto 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49365A" w:rsidRPr="00937E9E">
        <w:rPr>
          <w:rFonts w:ascii="Verdana" w:hAnsi="Verdana" w:cs="Tahoma"/>
          <w:sz w:val="20"/>
          <w:szCs w:val="20"/>
          <w:lang w:eastAsia="pl-PL"/>
        </w:rPr>
        <w:t>PLN.</w:t>
      </w:r>
    </w:p>
    <w:p w14:paraId="5CE51712" w14:textId="77777777" w:rsidR="00A44477" w:rsidRDefault="009B4C26" w:rsidP="0064618E">
      <w:pPr>
        <w:tabs>
          <w:tab w:val="num" w:pos="360"/>
        </w:tabs>
        <w:spacing w:line="260" w:lineRule="atLeast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2.</w:t>
      </w:r>
      <w:r w:rsidRPr="00937E9E">
        <w:rPr>
          <w:rFonts w:ascii="Verdana" w:hAnsi="Verdana" w:cs="Tahoma"/>
          <w:sz w:val="20"/>
          <w:szCs w:val="20"/>
        </w:rPr>
        <w:tab/>
      </w:r>
      <w:r w:rsidR="00A44477">
        <w:rPr>
          <w:rFonts w:ascii="Verdana" w:hAnsi="Verdana" w:cs="Tahoma"/>
          <w:sz w:val="20"/>
          <w:szCs w:val="20"/>
        </w:rPr>
        <w:t xml:space="preserve">Wynagrodzenie Wykonawcy może być zmienione: </w:t>
      </w:r>
    </w:p>
    <w:p w14:paraId="472F3B4D" w14:textId="145FCE64" w:rsidR="009B4C26" w:rsidRDefault="00A44477" w:rsidP="00DE6511">
      <w:pPr>
        <w:spacing w:line="260" w:lineRule="atLeast"/>
        <w:ind w:left="851" w:hanging="36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1) w</w:t>
      </w:r>
      <w:r w:rsidRPr="00937E9E">
        <w:rPr>
          <w:rFonts w:ascii="Verdana" w:hAnsi="Verdana" w:cs="Tahoma"/>
          <w:sz w:val="20"/>
          <w:szCs w:val="20"/>
        </w:rPr>
        <w:t xml:space="preserve"> </w:t>
      </w:r>
      <w:r w:rsidR="009B4C26" w:rsidRPr="00937E9E">
        <w:rPr>
          <w:rFonts w:ascii="Verdana" w:hAnsi="Verdana" w:cs="Tahoma"/>
          <w:sz w:val="20"/>
          <w:szCs w:val="20"/>
        </w:rPr>
        <w:t>przypadku zmiany przez władzę ustawodawczą określonej w ust. 1 procentowej stawki podatku VAT, kwota brutto wynagrodzenia zostanie aneksem do niniejszej umowy odpowiednio dostosowana</w:t>
      </w:r>
      <w:r w:rsidR="000663F1">
        <w:rPr>
          <w:rFonts w:ascii="Verdana" w:hAnsi="Verdana" w:cs="Tahoma"/>
          <w:sz w:val="20"/>
          <w:szCs w:val="20"/>
        </w:rPr>
        <w:t>;</w:t>
      </w:r>
    </w:p>
    <w:p w14:paraId="78575F09" w14:textId="5C8D6F6B" w:rsidR="00A44477" w:rsidRPr="00937E9E" w:rsidRDefault="00A44477" w:rsidP="00DE6511">
      <w:pPr>
        <w:spacing w:line="260" w:lineRule="atLeast"/>
        <w:ind w:left="851" w:hanging="36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2) w przypadkach określonych w §8;</w:t>
      </w:r>
    </w:p>
    <w:p w14:paraId="7A02DF95" w14:textId="18E90F9D" w:rsidR="009B4C26" w:rsidRPr="00937E9E" w:rsidRDefault="009B4C26" w:rsidP="000663F1">
      <w:p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3.</w:t>
      </w:r>
      <w:r w:rsidRPr="00937E9E">
        <w:rPr>
          <w:rFonts w:ascii="Verdana" w:hAnsi="Verdana" w:cs="Tahoma"/>
          <w:sz w:val="20"/>
          <w:szCs w:val="20"/>
        </w:rPr>
        <w:tab/>
        <w:t xml:space="preserve">Należności </w:t>
      </w:r>
      <w:r w:rsidR="00740E3A" w:rsidRPr="00937E9E">
        <w:rPr>
          <w:rFonts w:ascii="Verdana" w:hAnsi="Verdana" w:cs="Tahoma"/>
          <w:sz w:val="20"/>
          <w:szCs w:val="20"/>
        </w:rPr>
        <w:t xml:space="preserve">z tytułu faktur </w:t>
      </w:r>
      <w:r w:rsidRPr="00937E9E">
        <w:rPr>
          <w:rFonts w:ascii="Verdana" w:hAnsi="Verdana" w:cs="Tahoma"/>
          <w:sz w:val="20"/>
          <w:szCs w:val="20"/>
        </w:rPr>
        <w:t xml:space="preserve">będą </w:t>
      </w:r>
      <w:r w:rsidR="00740E3A" w:rsidRPr="00937E9E">
        <w:rPr>
          <w:rFonts w:ascii="Verdana" w:hAnsi="Verdana" w:cs="Tahoma"/>
          <w:sz w:val="20"/>
          <w:szCs w:val="20"/>
        </w:rPr>
        <w:t xml:space="preserve">płatne przelewem </w:t>
      </w:r>
      <w:r w:rsidRPr="00937E9E">
        <w:rPr>
          <w:rFonts w:ascii="Verdana" w:hAnsi="Verdana" w:cs="Tahoma"/>
          <w:sz w:val="20"/>
          <w:szCs w:val="20"/>
        </w:rPr>
        <w:t>na konto Wykonawcy</w:t>
      </w:r>
      <w:r w:rsidR="00740E3A" w:rsidRPr="00937E9E">
        <w:rPr>
          <w:rFonts w:ascii="Verdana" w:hAnsi="Verdana" w:cs="Tahoma"/>
          <w:sz w:val="20"/>
          <w:szCs w:val="20"/>
        </w:rPr>
        <w:t xml:space="preserve"> n</w:t>
      </w:r>
      <w:r w:rsidR="0049365A" w:rsidRPr="00937E9E">
        <w:rPr>
          <w:rFonts w:ascii="Verdana" w:hAnsi="Verdana" w:cs="Tahoma"/>
          <w:sz w:val="20"/>
          <w:szCs w:val="20"/>
        </w:rPr>
        <w:t>ume</w:t>
      </w:r>
      <w:r w:rsidR="00740E3A" w:rsidRPr="00937E9E">
        <w:rPr>
          <w:rFonts w:ascii="Verdana" w:hAnsi="Verdana" w:cs="Tahoma"/>
          <w:sz w:val="20"/>
          <w:szCs w:val="20"/>
        </w:rPr>
        <w:t>r</w:t>
      </w:r>
      <w:r w:rsidRPr="00937E9E">
        <w:rPr>
          <w:rFonts w:ascii="Verdana" w:hAnsi="Verdana" w:cs="Tahoma"/>
          <w:sz w:val="20"/>
          <w:szCs w:val="20"/>
        </w:rPr>
        <w:t xml:space="preserve"> </w:t>
      </w:r>
      <w:r w:rsidR="0049365A" w:rsidRPr="00937E9E">
        <w:rPr>
          <w:rFonts w:ascii="Verdana" w:hAnsi="Verdana" w:cs="Tahoma"/>
          <w:sz w:val="20"/>
          <w:szCs w:val="20"/>
        </w:rPr>
        <w:t>_________________________________________________</w:t>
      </w:r>
      <w:r w:rsidRPr="00937E9E">
        <w:rPr>
          <w:rFonts w:ascii="Verdana" w:hAnsi="Verdana" w:cs="Tahoma"/>
          <w:sz w:val="20"/>
          <w:szCs w:val="20"/>
        </w:rPr>
        <w:t xml:space="preserve"> w terminie 30 dni od daty otrzymania </w:t>
      </w:r>
      <w:r w:rsidR="00740E3A" w:rsidRPr="00937E9E">
        <w:rPr>
          <w:rFonts w:ascii="Verdana" w:hAnsi="Verdana" w:cs="Tahoma"/>
          <w:sz w:val="20"/>
          <w:szCs w:val="20"/>
        </w:rPr>
        <w:t xml:space="preserve">przez Zamawiającego  prawidłowo sporządzonej </w:t>
      </w:r>
      <w:r w:rsidRPr="00937E9E">
        <w:rPr>
          <w:rFonts w:ascii="Verdana" w:hAnsi="Verdana" w:cs="Tahoma"/>
          <w:sz w:val="20"/>
          <w:szCs w:val="20"/>
        </w:rPr>
        <w:t>faktury</w:t>
      </w:r>
      <w:r w:rsidR="005E4AAF">
        <w:rPr>
          <w:rFonts w:ascii="Verdana" w:hAnsi="Verdana" w:cs="Tahoma"/>
          <w:sz w:val="20"/>
          <w:szCs w:val="20"/>
        </w:rPr>
        <w:t xml:space="preserve"> wraz z zatwierdzonym przez Zamawiającego sprawozdaniem z realizacji robót, obejmującym okres zgodny z wystawioną fakturą</w:t>
      </w:r>
      <w:r w:rsidRPr="00937E9E">
        <w:rPr>
          <w:rFonts w:ascii="Verdana" w:hAnsi="Verdana" w:cs="Tahoma"/>
          <w:sz w:val="20"/>
          <w:szCs w:val="20"/>
        </w:rPr>
        <w:t>.</w:t>
      </w:r>
    </w:p>
    <w:p w14:paraId="5B486125" w14:textId="77777777" w:rsidR="009B4C26" w:rsidRPr="00937E9E" w:rsidRDefault="009B4C26" w:rsidP="000663F1">
      <w:p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ab/>
        <w:t>Za datę zapłaty uważać się będzie datę polecenia przelewu pieniędzy na rachunek Wykonawcy.</w:t>
      </w:r>
    </w:p>
    <w:p w14:paraId="02C3B8C3" w14:textId="77777777" w:rsidR="007A3095" w:rsidRPr="00937E9E" w:rsidRDefault="007A3095" w:rsidP="000663F1">
      <w:pPr>
        <w:numPr>
          <w:ilvl w:val="0"/>
          <w:numId w:val="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Ceny określone przez Wykonawcę w formularzu ofertowym uwzględniają wszystkie koszty jakie Wykonawca ponosi z tytułu realizacji przedmiotu umowy.</w:t>
      </w:r>
    </w:p>
    <w:p w14:paraId="2993CF08" w14:textId="3A7D972D" w:rsidR="009B4C26" w:rsidRPr="00937E9E" w:rsidRDefault="009B4C26" w:rsidP="000663F1">
      <w:pPr>
        <w:numPr>
          <w:ilvl w:val="0"/>
          <w:numId w:val="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Wykonawca w zakresie nadzoru w okres</w:t>
      </w:r>
      <w:r w:rsidR="0049365A" w:rsidRPr="00937E9E">
        <w:rPr>
          <w:rFonts w:ascii="Verdana" w:hAnsi="Verdana" w:cs="Tahoma"/>
          <w:sz w:val="20"/>
          <w:szCs w:val="20"/>
        </w:rPr>
        <w:t xml:space="preserve">ie realizacji robót </w:t>
      </w:r>
      <w:r w:rsidRPr="00937E9E">
        <w:rPr>
          <w:rFonts w:ascii="Verdana" w:hAnsi="Verdana" w:cs="Tahoma"/>
          <w:sz w:val="20"/>
          <w:szCs w:val="20"/>
        </w:rPr>
        <w:t xml:space="preserve">ma prawo </w:t>
      </w:r>
      <w:r w:rsidR="0049365A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>do wystawiania faktur częściowych. Okresem rozliczeniowym faktur częściowych jest jeden pełny miesiąc rozliczeniowy. Kwota wynagrodzenia miesięcznego będzie wyliczona zgodnie z punktem 7 O</w:t>
      </w:r>
      <w:r w:rsidR="00740E3A" w:rsidRPr="00937E9E">
        <w:rPr>
          <w:rFonts w:ascii="Verdana" w:hAnsi="Verdana" w:cs="Tahoma"/>
          <w:sz w:val="20"/>
          <w:szCs w:val="20"/>
        </w:rPr>
        <w:t xml:space="preserve">pisu </w:t>
      </w:r>
      <w:r w:rsidRPr="00937E9E">
        <w:rPr>
          <w:rFonts w:ascii="Verdana" w:hAnsi="Verdana" w:cs="Tahoma"/>
          <w:sz w:val="20"/>
          <w:szCs w:val="20"/>
        </w:rPr>
        <w:t>P</w:t>
      </w:r>
      <w:r w:rsidR="00740E3A" w:rsidRPr="00937E9E">
        <w:rPr>
          <w:rFonts w:ascii="Verdana" w:hAnsi="Verdana" w:cs="Tahoma"/>
          <w:sz w:val="20"/>
          <w:szCs w:val="20"/>
        </w:rPr>
        <w:t xml:space="preserve">rzedmiotu </w:t>
      </w:r>
      <w:r w:rsidRPr="00937E9E">
        <w:rPr>
          <w:rFonts w:ascii="Verdana" w:hAnsi="Verdana" w:cs="Tahoma"/>
          <w:sz w:val="20"/>
          <w:szCs w:val="20"/>
        </w:rPr>
        <w:t>Z</w:t>
      </w:r>
      <w:r w:rsidR="00740E3A" w:rsidRPr="00937E9E">
        <w:rPr>
          <w:rFonts w:ascii="Verdana" w:hAnsi="Verdana" w:cs="Tahoma"/>
          <w:sz w:val="20"/>
          <w:szCs w:val="20"/>
        </w:rPr>
        <w:t>amówienia</w:t>
      </w:r>
      <w:r w:rsidR="0049365A" w:rsidRPr="00937E9E">
        <w:rPr>
          <w:rFonts w:ascii="Verdana" w:hAnsi="Verdana" w:cs="Tahoma"/>
          <w:sz w:val="20"/>
          <w:szCs w:val="20"/>
        </w:rPr>
        <w:t>.</w:t>
      </w:r>
    </w:p>
    <w:p w14:paraId="267A369C" w14:textId="69BB4BE8" w:rsidR="009B4C26" w:rsidRPr="00937E9E" w:rsidRDefault="009B4C26" w:rsidP="000663F1">
      <w:pPr>
        <w:numPr>
          <w:ilvl w:val="0"/>
          <w:numId w:val="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Do momentu odbioru ostatecznego robót budowlanych suma faktur, o których mowa </w:t>
      </w:r>
      <w:r w:rsidR="00D63BAF" w:rsidRPr="00937E9E">
        <w:rPr>
          <w:rFonts w:ascii="Verdana" w:hAnsi="Verdana" w:cs="Tahoma"/>
          <w:sz w:val="20"/>
          <w:szCs w:val="20"/>
        </w:rPr>
        <w:br/>
      </w:r>
      <w:r w:rsidR="007A3095" w:rsidRPr="00937E9E">
        <w:rPr>
          <w:rFonts w:ascii="Verdana" w:hAnsi="Verdana" w:cs="Tahoma"/>
          <w:sz w:val="20"/>
          <w:szCs w:val="20"/>
        </w:rPr>
        <w:t>w ust. 5</w:t>
      </w:r>
      <w:r w:rsidRPr="00937E9E">
        <w:rPr>
          <w:rFonts w:ascii="Verdana" w:hAnsi="Verdana" w:cs="Tahoma"/>
          <w:sz w:val="20"/>
          <w:szCs w:val="20"/>
        </w:rPr>
        <w:t>, nie może przekroczyć</w:t>
      </w:r>
      <w:r w:rsidR="004B3B59" w:rsidRPr="00937E9E">
        <w:rPr>
          <w:rFonts w:ascii="Verdana" w:hAnsi="Verdana" w:cs="Tahoma"/>
          <w:sz w:val="20"/>
          <w:szCs w:val="20"/>
        </w:rPr>
        <w:t xml:space="preserve"> </w:t>
      </w:r>
      <w:r w:rsidR="00D77BB7" w:rsidRPr="00937E9E">
        <w:rPr>
          <w:rFonts w:ascii="Verdana" w:hAnsi="Verdana" w:cs="Tahoma"/>
          <w:sz w:val="20"/>
          <w:szCs w:val="20"/>
        </w:rPr>
        <w:t>90</w:t>
      </w:r>
      <w:r w:rsidR="0049365A" w:rsidRPr="00937E9E">
        <w:rPr>
          <w:rFonts w:ascii="Verdana" w:hAnsi="Verdana" w:cs="Tahoma"/>
          <w:sz w:val="20"/>
          <w:szCs w:val="20"/>
        </w:rPr>
        <w:t xml:space="preserve"> </w:t>
      </w:r>
      <w:r w:rsidRPr="00937E9E">
        <w:rPr>
          <w:rFonts w:ascii="Verdana" w:hAnsi="Verdana" w:cs="Tahoma"/>
          <w:sz w:val="20"/>
          <w:szCs w:val="20"/>
        </w:rPr>
        <w:t>% wartości części wynagrodzenia, o którym mowa w ust. 1</w:t>
      </w:r>
      <w:r w:rsidR="00F029BB" w:rsidRPr="00937E9E">
        <w:rPr>
          <w:rFonts w:ascii="Verdana" w:hAnsi="Verdana" w:cs="Tahoma"/>
          <w:sz w:val="20"/>
          <w:szCs w:val="20"/>
        </w:rPr>
        <w:t xml:space="preserve"> pkt </w:t>
      </w:r>
      <w:r w:rsidR="00DA0FB8" w:rsidRPr="00937E9E">
        <w:rPr>
          <w:rFonts w:ascii="Verdana" w:hAnsi="Verdana" w:cs="Tahoma"/>
          <w:sz w:val="20"/>
          <w:szCs w:val="20"/>
        </w:rPr>
        <w:t>1</w:t>
      </w:r>
      <w:r w:rsidR="00A4254E" w:rsidRPr="00937E9E">
        <w:rPr>
          <w:rFonts w:ascii="Verdana" w:hAnsi="Verdana" w:cs="Tahoma"/>
          <w:sz w:val="20"/>
          <w:szCs w:val="20"/>
        </w:rPr>
        <w:t>)</w:t>
      </w:r>
      <w:r w:rsidR="0049365A" w:rsidRPr="00937E9E">
        <w:rPr>
          <w:rFonts w:ascii="Verdana" w:hAnsi="Verdana" w:cs="Tahoma"/>
          <w:sz w:val="20"/>
          <w:szCs w:val="20"/>
        </w:rPr>
        <w:t>.</w:t>
      </w:r>
    </w:p>
    <w:p w14:paraId="398DBAD7" w14:textId="211BA0F7" w:rsidR="009B4C26" w:rsidRPr="00937E9E" w:rsidRDefault="009B4C26" w:rsidP="000663F1">
      <w:pPr>
        <w:numPr>
          <w:ilvl w:val="0"/>
          <w:numId w:val="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Końcowe rozliczenie za wykonanie przedmiotu umowy w zakresie nadzoru w okresie realizacji robót w wysokości</w:t>
      </w:r>
      <w:r w:rsidR="004B3B59" w:rsidRPr="00937E9E">
        <w:rPr>
          <w:rFonts w:ascii="Verdana" w:hAnsi="Verdana" w:cs="Tahoma"/>
          <w:sz w:val="20"/>
          <w:szCs w:val="20"/>
        </w:rPr>
        <w:t xml:space="preserve"> </w:t>
      </w:r>
      <w:r w:rsidR="008E575E" w:rsidRPr="00937E9E">
        <w:rPr>
          <w:rFonts w:ascii="Verdana" w:hAnsi="Verdana" w:cs="Tahoma"/>
          <w:sz w:val="20"/>
          <w:szCs w:val="20"/>
        </w:rPr>
        <w:t>10</w:t>
      </w:r>
      <w:r w:rsidR="0049365A" w:rsidRPr="00937E9E">
        <w:rPr>
          <w:rFonts w:ascii="Verdana" w:hAnsi="Verdana" w:cs="Tahoma"/>
          <w:sz w:val="20"/>
          <w:szCs w:val="20"/>
        </w:rPr>
        <w:t xml:space="preserve"> </w:t>
      </w:r>
      <w:r w:rsidRPr="00937E9E">
        <w:rPr>
          <w:rFonts w:ascii="Verdana" w:hAnsi="Verdana" w:cs="Tahoma"/>
          <w:sz w:val="20"/>
          <w:szCs w:val="20"/>
        </w:rPr>
        <w:t xml:space="preserve">% części wynagrodzenia, o którym mowa w ust. </w:t>
      </w:r>
      <w:r w:rsidR="00F029BB" w:rsidRPr="00937E9E">
        <w:rPr>
          <w:rFonts w:ascii="Verdana" w:hAnsi="Verdana" w:cs="Tahoma"/>
          <w:sz w:val="20"/>
          <w:szCs w:val="20"/>
        </w:rPr>
        <w:t xml:space="preserve">1 pkt </w:t>
      </w:r>
      <w:r w:rsidR="00DA0FB8" w:rsidRPr="00937E9E">
        <w:rPr>
          <w:rFonts w:ascii="Verdana" w:hAnsi="Verdana" w:cs="Tahoma"/>
          <w:sz w:val="20"/>
          <w:szCs w:val="20"/>
        </w:rPr>
        <w:t>1</w:t>
      </w:r>
      <w:r w:rsidR="00C8564D" w:rsidRPr="00937E9E">
        <w:rPr>
          <w:rFonts w:ascii="Verdana" w:hAnsi="Verdana" w:cs="Tahoma"/>
          <w:sz w:val="20"/>
          <w:szCs w:val="20"/>
        </w:rPr>
        <w:t>)</w:t>
      </w:r>
      <w:r w:rsidRPr="00937E9E">
        <w:rPr>
          <w:rFonts w:ascii="Verdana" w:hAnsi="Verdana" w:cs="Tahoma"/>
          <w:sz w:val="20"/>
          <w:szCs w:val="20"/>
        </w:rPr>
        <w:t xml:space="preserve"> nastąpi na podstawie faktury wystawionej przez Wykonawcę po zatwierdzeniu </w:t>
      </w:r>
      <w:r w:rsidR="0049365A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 xml:space="preserve">protokołu odbioru robót budowlanych oraz uzyskaniu </w:t>
      </w:r>
      <w:r w:rsidR="00754008" w:rsidRPr="00937E9E">
        <w:rPr>
          <w:rFonts w:ascii="Verdana" w:hAnsi="Verdana" w:cs="Tahoma"/>
          <w:sz w:val="20"/>
          <w:szCs w:val="20"/>
        </w:rPr>
        <w:t>ostatecznej</w:t>
      </w:r>
      <w:r w:rsidRPr="00937E9E">
        <w:rPr>
          <w:rFonts w:ascii="Verdana" w:hAnsi="Verdana" w:cs="Tahoma"/>
          <w:sz w:val="20"/>
          <w:szCs w:val="20"/>
        </w:rPr>
        <w:t xml:space="preserve"> decyzji pozwolenia </w:t>
      </w:r>
      <w:r w:rsidR="0049365A" w:rsidRPr="00937E9E">
        <w:rPr>
          <w:rFonts w:ascii="Verdana" w:hAnsi="Verdana" w:cs="Tahoma"/>
          <w:sz w:val="20"/>
          <w:szCs w:val="20"/>
        </w:rPr>
        <w:br/>
      </w:r>
      <w:r w:rsidR="00B02132" w:rsidRPr="00937E9E">
        <w:rPr>
          <w:rFonts w:ascii="Verdana" w:hAnsi="Verdana" w:cs="Tahoma"/>
          <w:sz w:val="20"/>
          <w:szCs w:val="20"/>
        </w:rPr>
        <w:t>na użytkowanie gdy jest wymagana</w:t>
      </w:r>
      <w:r w:rsidRPr="00937E9E">
        <w:rPr>
          <w:rFonts w:ascii="Verdana" w:hAnsi="Verdana" w:cs="Tahoma"/>
          <w:sz w:val="20"/>
          <w:szCs w:val="20"/>
        </w:rPr>
        <w:t>.</w:t>
      </w:r>
    </w:p>
    <w:p w14:paraId="0D459E7A" w14:textId="32EE1589" w:rsidR="009B4C26" w:rsidRDefault="00C8564D" w:rsidP="000663F1">
      <w:pPr>
        <w:pStyle w:val="Akapitzlist"/>
        <w:numPr>
          <w:ilvl w:val="0"/>
          <w:numId w:val="3"/>
        </w:numPr>
        <w:tabs>
          <w:tab w:val="clear" w:pos="720"/>
          <w:tab w:val="num" w:pos="142"/>
        </w:tabs>
        <w:spacing w:line="260" w:lineRule="atLeast"/>
        <w:ind w:left="284" w:hanging="284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Płatność za nadzór </w:t>
      </w:r>
      <w:r w:rsidR="00E94B7A" w:rsidRPr="00937E9E">
        <w:rPr>
          <w:rFonts w:ascii="Verdana" w:hAnsi="Verdana" w:cs="Tahoma"/>
          <w:sz w:val="20"/>
          <w:szCs w:val="20"/>
        </w:rPr>
        <w:t xml:space="preserve">w okresie gwarancji w wysokości </w:t>
      </w:r>
      <w:r w:rsidR="00FE4BD5" w:rsidRPr="00937E9E">
        <w:rPr>
          <w:rFonts w:ascii="Verdana" w:hAnsi="Verdana" w:cs="Tahoma"/>
          <w:sz w:val="20"/>
          <w:szCs w:val="20"/>
        </w:rPr>
        <w:t xml:space="preserve">określonej </w:t>
      </w:r>
      <w:r w:rsidRPr="00937E9E">
        <w:rPr>
          <w:rFonts w:ascii="Verdana" w:hAnsi="Verdana" w:cs="Tahoma"/>
          <w:sz w:val="20"/>
          <w:szCs w:val="20"/>
        </w:rPr>
        <w:t xml:space="preserve">w ust. 1 pkt 2) będzie regulowana w cyklu kwartalnym i będzie proporcjonalna do upływu czasu przypadającego na </w:t>
      </w:r>
      <w:r w:rsidR="00873F5A" w:rsidRPr="00937E9E">
        <w:rPr>
          <w:rFonts w:ascii="Verdana" w:hAnsi="Verdana" w:cs="Tahoma"/>
          <w:sz w:val="20"/>
          <w:szCs w:val="20"/>
        </w:rPr>
        <w:t xml:space="preserve">dwunastomiesięczny </w:t>
      </w:r>
      <w:r w:rsidRPr="00937E9E">
        <w:rPr>
          <w:rFonts w:ascii="Verdana" w:hAnsi="Verdana" w:cs="Tahoma"/>
          <w:sz w:val="20"/>
          <w:szCs w:val="20"/>
        </w:rPr>
        <w:t>okres gwarancji. Podstawą do wystawienia faktury będ</w:t>
      </w:r>
      <w:r w:rsidR="007E521D" w:rsidRPr="00937E9E">
        <w:rPr>
          <w:rFonts w:ascii="Verdana" w:hAnsi="Verdana" w:cs="Tahoma"/>
          <w:sz w:val="20"/>
          <w:szCs w:val="20"/>
        </w:rPr>
        <w:t>ą potwierdzone</w:t>
      </w:r>
      <w:r w:rsidR="00F561B0" w:rsidRPr="00937E9E">
        <w:rPr>
          <w:rFonts w:ascii="Verdana" w:hAnsi="Verdana" w:cs="Tahoma"/>
          <w:sz w:val="20"/>
          <w:szCs w:val="20"/>
        </w:rPr>
        <w:t xml:space="preserve"> przez </w:t>
      </w:r>
      <w:r w:rsidR="00510567">
        <w:rPr>
          <w:rFonts w:ascii="Verdana" w:hAnsi="Verdana" w:cs="Tahoma"/>
          <w:sz w:val="20"/>
          <w:szCs w:val="20"/>
        </w:rPr>
        <w:t>Koordynatora Projektu</w:t>
      </w:r>
      <w:r w:rsidRPr="00937E9E">
        <w:rPr>
          <w:rFonts w:ascii="Verdana" w:hAnsi="Verdana" w:cs="Tahoma"/>
          <w:sz w:val="20"/>
          <w:szCs w:val="20"/>
        </w:rPr>
        <w:t xml:space="preserve"> protokół z kwartalnego przeglądu</w:t>
      </w:r>
      <w:r w:rsidR="00F561B0" w:rsidRPr="00937E9E">
        <w:rPr>
          <w:rFonts w:ascii="Verdana" w:hAnsi="Verdana" w:cs="Tahoma"/>
          <w:sz w:val="20"/>
          <w:szCs w:val="20"/>
        </w:rPr>
        <w:t xml:space="preserve"> robót zrealizowanych w ramach k</w:t>
      </w:r>
      <w:r w:rsidRPr="00937E9E">
        <w:rPr>
          <w:rFonts w:ascii="Verdana" w:hAnsi="Verdana" w:cs="Tahoma"/>
          <w:sz w:val="20"/>
          <w:szCs w:val="20"/>
        </w:rPr>
        <w:t>ontraktu oraz raport z pełnienia nadzoru za dany kwartał</w:t>
      </w:r>
      <w:r w:rsidR="00B17213">
        <w:rPr>
          <w:rFonts w:ascii="Verdana" w:hAnsi="Verdana" w:cs="Tahoma"/>
          <w:sz w:val="20"/>
          <w:szCs w:val="20"/>
        </w:rPr>
        <w:t>, z zastrzeżeniem ust. 9.</w:t>
      </w:r>
    </w:p>
    <w:p w14:paraId="3204FABA" w14:textId="3A98C521" w:rsidR="00B17213" w:rsidRDefault="00B17213" w:rsidP="000663F1">
      <w:pPr>
        <w:pStyle w:val="Akapitzlist"/>
        <w:numPr>
          <w:ilvl w:val="0"/>
          <w:numId w:val="3"/>
        </w:numPr>
        <w:tabs>
          <w:tab w:val="clear" w:pos="720"/>
          <w:tab w:val="num" w:pos="142"/>
        </w:tabs>
        <w:spacing w:line="260" w:lineRule="atLeast"/>
        <w:ind w:left="284" w:hanging="284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 xml:space="preserve">W przypadku gdy Wykonawcą będzie osoba fizyczna prowadząca działalność gospodarczą niezatrudniająca pracowników oraz niezawierająca umów ze zleceniobiorcami, rozliczenia wynagrodzenia będą następowały na </w:t>
      </w:r>
      <w:r w:rsidR="00FE0CC1">
        <w:rPr>
          <w:rFonts w:ascii="Verdana" w:hAnsi="Verdana" w:cs="Tahoma"/>
          <w:color w:val="000000"/>
          <w:sz w:val="20"/>
          <w:szCs w:val="20"/>
        </w:rPr>
        <w:t>nast</w:t>
      </w:r>
      <w:r>
        <w:rPr>
          <w:rFonts w:ascii="Verdana" w:hAnsi="Verdana" w:cs="Tahoma"/>
          <w:color w:val="000000"/>
          <w:sz w:val="20"/>
          <w:szCs w:val="20"/>
        </w:rPr>
        <w:t>ępujących zasadach:</w:t>
      </w:r>
    </w:p>
    <w:p w14:paraId="0413753C" w14:textId="77777777" w:rsidR="00B17213" w:rsidRDefault="00B17213" w:rsidP="00B17213">
      <w:pPr>
        <w:pStyle w:val="Akapitzlist"/>
        <w:numPr>
          <w:ilvl w:val="0"/>
          <w:numId w:val="42"/>
        </w:numPr>
        <w:spacing w:line="276" w:lineRule="auto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>rozliczenie wynagrodzenia będzie następowało w okresach miesięcznych, niezależnie od etapu realizacji robót;</w:t>
      </w:r>
    </w:p>
    <w:p w14:paraId="79853E98" w14:textId="639AD32B" w:rsidR="00B17213" w:rsidRDefault="00B17213" w:rsidP="00B17213">
      <w:pPr>
        <w:pStyle w:val="Akapitzlist"/>
        <w:numPr>
          <w:ilvl w:val="0"/>
          <w:numId w:val="42"/>
        </w:numPr>
        <w:spacing w:line="276" w:lineRule="auto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 xml:space="preserve">Wykonawca, </w:t>
      </w:r>
      <w:r w:rsidR="005E4AAF">
        <w:rPr>
          <w:rFonts w:ascii="Verdana" w:hAnsi="Verdana" w:cs="Tahoma"/>
          <w:color w:val="000000"/>
          <w:sz w:val="20"/>
          <w:szCs w:val="20"/>
        </w:rPr>
        <w:t xml:space="preserve">wraz ze sprawozdaniem z realizacji przedmiotu umowy, o którym mowa w ust. 3, </w:t>
      </w:r>
      <w:r>
        <w:rPr>
          <w:rFonts w:ascii="Verdana" w:hAnsi="Verdana" w:cs="Tahoma"/>
          <w:color w:val="000000"/>
          <w:sz w:val="20"/>
          <w:szCs w:val="20"/>
        </w:rPr>
        <w:t>zobowiązany będzie do składania miesięcznych zestawień ilości roboczogodzin godzin świadczonych usług, do każdej wystawionej faktury;</w:t>
      </w:r>
    </w:p>
    <w:p w14:paraId="07BF53D5" w14:textId="77777777" w:rsidR="00B17213" w:rsidRPr="002F1D55" w:rsidRDefault="00B17213" w:rsidP="00B17213">
      <w:pPr>
        <w:pStyle w:val="Akapitzlist"/>
        <w:numPr>
          <w:ilvl w:val="0"/>
          <w:numId w:val="42"/>
        </w:numPr>
        <w:spacing w:line="276" w:lineRule="auto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>Wykonawca oświadcza, że każdoczesne częściowe miesięczne wynagrodzenie, określone fakturą, a także całkowite wynagrodzenie umowne, zostało tak skalkulowane, że nie jest niższe, niż iloczyn sumy roboczogodzin świadczonych usług oraz każdocześnie obowiązującej stawki godzinowej minimalnego wynagrodzenia za pracę, a nie dotrzymanie tego zobowiązania będzie uważane za istotne naruszenie postanowień umowy.</w:t>
      </w:r>
    </w:p>
    <w:p w14:paraId="78FAB57C" w14:textId="488D2D44" w:rsidR="00B17213" w:rsidRPr="005D6332" w:rsidDel="00043C83" w:rsidRDefault="00B17213" w:rsidP="008074BB">
      <w:pPr>
        <w:spacing w:line="260" w:lineRule="atLeast"/>
        <w:rPr>
          <w:del w:id="0" w:author="Marcin Wróblewski" w:date="2022-07-11T00:55:00Z"/>
          <w:rFonts w:ascii="Verdana" w:hAnsi="Verdana" w:cs="Tahoma"/>
          <w:sz w:val="20"/>
          <w:szCs w:val="20"/>
        </w:rPr>
      </w:pPr>
    </w:p>
    <w:p w14:paraId="42DD7607" w14:textId="77777777" w:rsidR="00F561B0" w:rsidRPr="00937E9E" w:rsidRDefault="00F561B0" w:rsidP="008074BB">
      <w:pPr>
        <w:spacing w:line="260" w:lineRule="atLeast"/>
        <w:rPr>
          <w:rFonts w:ascii="Verdana" w:hAnsi="Verdana" w:cs="Tahoma"/>
          <w:bCs/>
          <w:sz w:val="20"/>
          <w:szCs w:val="20"/>
        </w:rPr>
      </w:pPr>
    </w:p>
    <w:p w14:paraId="4505BDDD" w14:textId="77777777" w:rsidR="00CA0099" w:rsidRPr="00937E9E" w:rsidRDefault="00CA0099" w:rsidP="00CA0099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8</w:t>
      </w:r>
    </w:p>
    <w:p w14:paraId="0851A087" w14:textId="77777777" w:rsidR="00CA0099" w:rsidRPr="00937E9E" w:rsidRDefault="00CA0099" w:rsidP="00CA0099">
      <w:pPr>
        <w:pStyle w:val="Akapitzlist"/>
        <w:spacing w:line="260" w:lineRule="atLeast"/>
        <w:ind w:left="357" w:hanging="357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1. Zamawiający ma prawo, jeżeli jest to niezbędne do wykonania przedmiotu niniejszej umowy, polecać Wykonawcy na piśmie:</w:t>
      </w:r>
    </w:p>
    <w:p w14:paraId="3E881B55" w14:textId="77777777" w:rsidR="00CA0099" w:rsidRPr="00937E9E" w:rsidRDefault="00CA0099" w:rsidP="00CA0099">
      <w:pPr>
        <w:pStyle w:val="Akapitzlist"/>
        <w:numPr>
          <w:ilvl w:val="0"/>
          <w:numId w:val="41"/>
        </w:numPr>
        <w:spacing w:line="260" w:lineRule="atLeast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lastRenderedPageBreak/>
        <w:t xml:space="preserve">zwiększenie lub zmniejszenie ilości usług objętych formularzem ofertowym </w:t>
      </w:r>
      <w:r w:rsidRPr="00937E9E">
        <w:rPr>
          <w:rFonts w:ascii="Verdana" w:hAnsi="Verdana" w:cs="Tahoma"/>
          <w:sz w:val="20"/>
          <w:szCs w:val="20"/>
        </w:rPr>
        <w:br/>
        <w:t>i załącznikiem 1 do formularza ofertowego,</w:t>
      </w:r>
    </w:p>
    <w:p w14:paraId="068D5FE1" w14:textId="77777777" w:rsidR="00CA0099" w:rsidRPr="00937E9E" w:rsidRDefault="00CA0099" w:rsidP="00CA0099">
      <w:pPr>
        <w:pStyle w:val="Akapitzlist"/>
        <w:numPr>
          <w:ilvl w:val="0"/>
          <w:numId w:val="41"/>
        </w:numPr>
        <w:spacing w:line="260" w:lineRule="atLeast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wykonanie usług nieprzewidzianych, które mogą okazać się niezbędne </w:t>
      </w:r>
      <w:r w:rsidRPr="00937E9E">
        <w:rPr>
          <w:rFonts w:ascii="Verdana" w:hAnsi="Verdana" w:cs="Tahoma"/>
          <w:sz w:val="20"/>
          <w:szCs w:val="20"/>
        </w:rPr>
        <w:br/>
        <w:t>do zakończenia realizacji przedmiotu umowy.</w:t>
      </w:r>
    </w:p>
    <w:p w14:paraId="78A3DF9A" w14:textId="73647B71" w:rsidR="00CA0099" w:rsidRDefault="00CA0099" w:rsidP="00CA0099">
      <w:pPr>
        <w:pStyle w:val="Akapitzlist"/>
        <w:tabs>
          <w:tab w:val="num" w:pos="426"/>
        </w:tabs>
        <w:spacing w:line="260" w:lineRule="atLeast"/>
        <w:ind w:left="357" w:hanging="357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2. Wydane przez Zamawiającego polecenia, o których mowa w ust. 1, nie unieważniają </w:t>
      </w:r>
      <w:r w:rsidRPr="00937E9E">
        <w:rPr>
          <w:rFonts w:ascii="Verdana" w:hAnsi="Verdana" w:cs="Tahoma"/>
          <w:sz w:val="20"/>
          <w:szCs w:val="20"/>
        </w:rPr>
        <w:br/>
        <w:t xml:space="preserve">w jakiejkolwiek mierze niniejszej umowy, ale skutki tych poleceń mogą stanowić podstawę – po złożeniu pisemnego wniosku przez Wykonawcę – do zmiany terminów realizacji umowy, o których mowa w </w:t>
      </w:r>
      <w:r w:rsidRPr="00937E9E">
        <w:rPr>
          <w:rFonts w:ascii="Verdana" w:hAnsi="Verdana" w:cs="Tahoma"/>
          <w:bCs/>
          <w:sz w:val="20"/>
          <w:szCs w:val="20"/>
        </w:rPr>
        <w:t xml:space="preserve">§ 2 oraz do ewentualnej zmiany wynagrodzenia określonego przez Wykonawcę w </w:t>
      </w:r>
      <w:r w:rsidRPr="00937E9E">
        <w:rPr>
          <w:rFonts w:ascii="Verdana" w:hAnsi="Verdana" w:cs="Tahoma"/>
          <w:sz w:val="20"/>
          <w:szCs w:val="20"/>
        </w:rPr>
        <w:t>formularzu ofertowym i załączniku 1 do formularza ofertowego.</w:t>
      </w:r>
    </w:p>
    <w:p w14:paraId="1537A3A6" w14:textId="03ECD046" w:rsidR="00043C83" w:rsidRDefault="00043C83" w:rsidP="00CA0099">
      <w:pPr>
        <w:pStyle w:val="Akapitzlist"/>
        <w:tabs>
          <w:tab w:val="num" w:pos="426"/>
        </w:tabs>
        <w:spacing w:line="260" w:lineRule="atLeast"/>
        <w:ind w:left="357" w:hanging="357"/>
        <w:rPr>
          <w:rFonts w:ascii="Verdana" w:hAnsi="Verdana" w:cs="Tahoma"/>
          <w:sz w:val="20"/>
          <w:szCs w:val="20"/>
        </w:rPr>
      </w:pPr>
      <w:r w:rsidRPr="00B51433">
        <w:rPr>
          <w:rFonts w:ascii="Verdana" w:hAnsi="Verdana" w:cs="Tahoma"/>
          <w:sz w:val="20"/>
          <w:szCs w:val="20"/>
        </w:rPr>
        <w:t>3. Wydanie polecenia, o którym mowa w niniejszym paragrafie, może nastąpić w szczególności w następujących przypadkach:</w:t>
      </w:r>
    </w:p>
    <w:p w14:paraId="2EFECD32" w14:textId="65A64B3D" w:rsidR="00DE6511" w:rsidRDefault="00DE6511" w:rsidP="00CA0099">
      <w:pPr>
        <w:pStyle w:val="Akapitzlist"/>
        <w:tabs>
          <w:tab w:val="num" w:pos="426"/>
        </w:tabs>
        <w:spacing w:line="260" w:lineRule="atLeast"/>
        <w:ind w:left="357" w:hanging="357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ab/>
        <w:t xml:space="preserve">a) zmiany terminu realizacji zadania przez Wykonawcę </w:t>
      </w:r>
      <w:r w:rsidR="00076DD9">
        <w:rPr>
          <w:rFonts w:ascii="Verdana" w:hAnsi="Verdana" w:cs="Tahoma"/>
          <w:sz w:val="20"/>
          <w:szCs w:val="20"/>
        </w:rPr>
        <w:t>robót</w:t>
      </w:r>
      <w:r>
        <w:rPr>
          <w:rFonts w:ascii="Verdana" w:hAnsi="Verdana" w:cs="Tahoma"/>
          <w:sz w:val="20"/>
          <w:szCs w:val="20"/>
        </w:rPr>
        <w:t>,</w:t>
      </w:r>
    </w:p>
    <w:p w14:paraId="2984958E" w14:textId="1BEE69AC" w:rsidR="00DE6511" w:rsidRDefault="00DE6511" w:rsidP="00CA0099">
      <w:pPr>
        <w:pStyle w:val="Akapitzlist"/>
        <w:tabs>
          <w:tab w:val="num" w:pos="426"/>
        </w:tabs>
        <w:spacing w:line="260" w:lineRule="atLeast"/>
        <w:ind w:left="357" w:hanging="357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ab/>
        <w:t xml:space="preserve">b) zwłoki w wykonywaniu umowy przez Wykonawcę </w:t>
      </w:r>
      <w:r w:rsidR="00076DD9">
        <w:rPr>
          <w:rFonts w:ascii="Verdana" w:hAnsi="Verdana" w:cs="Tahoma"/>
          <w:sz w:val="20"/>
          <w:szCs w:val="20"/>
        </w:rPr>
        <w:t>robót</w:t>
      </w:r>
      <w:r>
        <w:rPr>
          <w:rFonts w:ascii="Verdana" w:hAnsi="Verdana" w:cs="Tahoma"/>
          <w:sz w:val="20"/>
          <w:szCs w:val="20"/>
        </w:rPr>
        <w:t>.</w:t>
      </w:r>
    </w:p>
    <w:p w14:paraId="6A6EBAA0" w14:textId="024B3776" w:rsidR="00DE6511" w:rsidRDefault="00DE6511" w:rsidP="00CA0099">
      <w:pPr>
        <w:pStyle w:val="Akapitzlist"/>
        <w:tabs>
          <w:tab w:val="num" w:pos="426"/>
        </w:tabs>
        <w:spacing w:line="260" w:lineRule="atLeast"/>
        <w:ind w:left="357" w:hanging="357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4. W przypadku wystąpienia sytuacji wskazanych w pkt 3 Wykonawca po upływie terminu wykonania zadania przez Wykonawcę </w:t>
      </w:r>
      <w:r w:rsidR="00076DD9">
        <w:rPr>
          <w:rFonts w:ascii="Verdana" w:hAnsi="Verdana" w:cs="Tahoma"/>
          <w:sz w:val="20"/>
          <w:szCs w:val="20"/>
        </w:rPr>
        <w:t xml:space="preserve">robót </w:t>
      </w:r>
      <w:r>
        <w:rPr>
          <w:rFonts w:ascii="Verdana" w:hAnsi="Verdana" w:cs="Tahoma"/>
          <w:sz w:val="20"/>
          <w:szCs w:val="20"/>
        </w:rPr>
        <w:t>ma obowiązek zinwentaryzować oraz wycenić postęp prac</w:t>
      </w:r>
      <w:r w:rsidR="00CF2E79">
        <w:rPr>
          <w:rFonts w:ascii="Verdana" w:hAnsi="Verdana" w:cs="Tahoma"/>
          <w:sz w:val="20"/>
          <w:szCs w:val="20"/>
        </w:rPr>
        <w:t xml:space="preserve"> wykonanych przez Wykonawcę zadania</w:t>
      </w:r>
      <w:r>
        <w:rPr>
          <w:rFonts w:ascii="Verdana" w:hAnsi="Verdana" w:cs="Tahoma"/>
          <w:sz w:val="20"/>
          <w:szCs w:val="20"/>
        </w:rPr>
        <w:t>.</w:t>
      </w:r>
    </w:p>
    <w:p w14:paraId="4C225062" w14:textId="78EDCA7D" w:rsidR="007B5D8A" w:rsidRPr="008074BB" w:rsidRDefault="00DE6511" w:rsidP="008074BB">
      <w:pPr>
        <w:pStyle w:val="Akapitzlist"/>
        <w:tabs>
          <w:tab w:val="num" w:pos="426"/>
        </w:tabs>
        <w:spacing w:line="260" w:lineRule="atLeast"/>
        <w:ind w:left="357" w:hanging="357"/>
        <w:rPr>
          <w:ins w:id="1" w:author="Marcin Wróblewski" w:date="2022-09-11T16:49:00Z"/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5. W przypadku zwiększenia </w:t>
      </w:r>
      <w:r w:rsidRPr="007C2613">
        <w:rPr>
          <w:rFonts w:ascii="Verdana" w:hAnsi="Verdana" w:cs="Tahoma"/>
          <w:sz w:val="20"/>
          <w:szCs w:val="20"/>
        </w:rPr>
        <w:t xml:space="preserve">czasu realizacji robót budowlanych, </w:t>
      </w:r>
      <w:r w:rsidR="00CF2E79" w:rsidRPr="007C2613">
        <w:rPr>
          <w:rFonts w:ascii="Verdana" w:hAnsi="Verdana" w:cs="Tahoma"/>
          <w:sz w:val="20"/>
          <w:szCs w:val="20"/>
        </w:rPr>
        <w:t xml:space="preserve">Wykonawcy przysługuje prawo do dodatkowego wynagrodzenia w kwocie </w:t>
      </w:r>
      <w:r w:rsidR="00BC17E2" w:rsidRPr="007C2613">
        <w:rPr>
          <w:rFonts w:ascii="Verdana" w:hAnsi="Verdana" w:cs="Tahoma"/>
          <w:sz w:val="20"/>
          <w:szCs w:val="20"/>
        </w:rPr>
        <w:t>proporcjonalnej do wydłużonego czasu realizacji robót budowlanych.</w:t>
      </w:r>
    </w:p>
    <w:p w14:paraId="41C5FEDF" w14:textId="77777777" w:rsidR="00CA0099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63CF8874" w14:textId="77777777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9</w:t>
      </w:r>
    </w:p>
    <w:p w14:paraId="2BB2A302" w14:textId="77777777" w:rsidR="00DB1032" w:rsidRPr="00937E9E" w:rsidRDefault="00DB1032" w:rsidP="00DB1032">
      <w:pPr>
        <w:numPr>
          <w:ilvl w:val="0"/>
          <w:numId w:val="10"/>
        </w:numPr>
        <w:tabs>
          <w:tab w:val="left" w:pos="284"/>
        </w:tabs>
        <w:spacing w:line="276" w:lineRule="auto"/>
        <w:ind w:hanging="1495"/>
        <w:contextualSpacing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>Zamawiającemu przysługuje prawo do odstąpienia od całości lub części umowy, jeżeli:</w:t>
      </w:r>
    </w:p>
    <w:p w14:paraId="7F244788" w14:textId="77777777" w:rsidR="00DB1032" w:rsidRPr="00937E9E" w:rsidRDefault="00DB1032" w:rsidP="00DB1032">
      <w:pPr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1)   Wykonawca nie rozpoczął realizacji umowy w terminie 7 dni od daty jej podpisania,</w:t>
      </w:r>
    </w:p>
    <w:p w14:paraId="2DD93B5F" w14:textId="217B9910" w:rsidR="00DB1032" w:rsidRPr="00937E9E" w:rsidRDefault="00DB1032" w:rsidP="00DB1032">
      <w:pPr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 xml:space="preserve">2) </w:t>
      </w:r>
      <w:r w:rsidRPr="00937E9E">
        <w:rPr>
          <w:rFonts w:ascii="Verdana" w:hAnsi="Verdana"/>
          <w:sz w:val="20"/>
          <w:szCs w:val="20"/>
        </w:rPr>
        <w:tab/>
        <w:t xml:space="preserve">Wykonawca przerwał z </w:t>
      </w:r>
      <w:r w:rsidR="00043C83">
        <w:rPr>
          <w:rFonts w:ascii="Verdana" w:hAnsi="Verdana"/>
          <w:sz w:val="20"/>
          <w:szCs w:val="20"/>
        </w:rPr>
        <w:t xml:space="preserve">własnej winy </w:t>
      </w:r>
      <w:r w:rsidRPr="00937E9E">
        <w:rPr>
          <w:rFonts w:ascii="Verdana" w:hAnsi="Verdana"/>
          <w:sz w:val="20"/>
          <w:szCs w:val="20"/>
        </w:rPr>
        <w:t>realizację przedmiotu umowy i przerwa ta trwa dłużej niż 7 dni,</w:t>
      </w:r>
    </w:p>
    <w:p w14:paraId="01C774DF" w14:textId="77777777" w:rsidR="00DB1032" w:rsidRPr="00937E9E" w:rsidRDefault="00DB1032" w:rsidP="00DB1032">
      <w:pPr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3) wystąpi istotna zmiana okoliczności powodująca, że wykonanie umowy nie leży w interesie publicznym, czego nie można było przewi</w:t>
      </w:r>
      <w:r w:rsidR="009C0FB6" w:rsidRPr="00937E9E">
        <w:rPr>
          <w:rFonts w:ascii="Verdana" w:hAnsi="Verdana"/>
          <w:sz w:val="20"/>
          <w:szCs w:val="20"/>
        </w:rPr>
        <w:t xml:space="preserve">dzieć w chwili zawarcia umowy; </w:t>
      </w:r>
      <w:r w:rsidR="009C0FB6" w:rsidRPr="00937E9E">
        <w:rPr>
          <w:rFonts w:ascii="Verdana" w:hAnsi="Verdana"/>
          <w:sz w:val="20"/>
          <w:szCs w:val="20"/>
        </w:rPr>
        <w:br/>
        <w:t>w</w:t>
      </w:r>
      <w:r w:rsidRPr="00937E9E">
        <w:rPr>
          <w:rFonts w:ascii="Verdana" w:hAnsi="Verdana"/>
          <w:sz w:val="20"/>
          <w:szCs w:val="20"/>
        </w:rPr>
        <w:t xml:space="preserve"> takim wypadku Wykonawca może żądać jedynie wynagrodzenia należnego </w:t>
      </w:r>
      <w:r w:rsidR="009B6856" w:rsidRPr="00937E9E">
        <w:rPr>
          <w:rFonts w:ascii="Verdana" w:hAnsi="Verdana"/>
          <w:sz w:val="20"/>
          <w:szCs w:val="20"/>
        </w:rPr>
        <w:br/>
      </w:r>
      <w:r w:rsidRPr="00937E9E">
        <w:rPr>
          <w:rFonts w:ascii="Verdana" w:hAnsi="Verdana"/>
          <w:sz w:val="20"/>
          <w:szCs w:val="20"/>
        </w:rPr>
        <w:t>mu z tytułu wykonania części umowy,</w:t>
      </w:r>
    </w:p>
    <w:p w14:paraId="5BDB3BD1" w14:textId="77777777" w:rsidR="00DB1032" w:rsidRPr="00937E9E" w:rsidRDefault="00DB1032" w:rsidP="00DB1032">
      <w:pPr>
        <w:tabs>
          <w:tab w:val="left" w:pos="567"/>
        </w:tabs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4)   zaistnieją nowe, nieznane dla Zamawiającego w dniu podpisania przedmiotowej  umowy okoliczności, które uniemoż</w:t>
      </w:r>
      <w:r w:rsidR="009C0FB6" w:rsidRPr="00937E9E">
        <w:rPr>
          <w:rFonts w:ascii="Verdana" w:hAnsi="Verdana"/>
          <w:sz w:val="20"/>
          <w:szCs w:val="20"/>
        </w:rPr>
        <w:t>liwiają stronom wykonanie umowy,</w:t>
      </w:r>
    </w:p>
    <w:p w14:paraId="0492B299" w14:textId="3F00ACC1" w:rsidR="00DB1032" w:rsidRPr="00937E9E" w:rsidRDefault="00DB1032" w:rsidP="00DB1032">
      <w:pPr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5) Wykonawca realizuje przedmiot umowy w sposób niezgodny ze wskazaniami Zam</w:t>
      </w:r>
      <w:r w:rsidR="009C0FB6" w:rsidRPr="00937E9E">
        <w:rPr>
          <w:rFonts w:ascii="Verdana" w:hAnsi="Verdana"/>
          <w:sz w:val="20"/>
          <w:szCs w:val="20"/>
        </w:rPr>
        <w:t>awiającego lub niniejszą umową</w:t>
      </w:r>
      <w:r w:rsidR="00043C83">
        <w:rPr>
          <w:rFonts w:ascii="Verdana" w:hAnsi="Verdana"/>
          <w:sz w:val="20"/>
          <w:szCs w:val="20"/>
        </w:rPr>
        <w:t>, i nie zmienia sposobu jej realizacji pomimo pisemnego wezwania i wyznaczenia w tym celu odpowiedniego terminu,</w:t>
      </w:r>
    </w:p>
    <w:p w14:paraId="0ADA50C2" w14:textId="084F821A" w:rsidR="00DB1032" w:rsidRPr="00937E9E" w:rsidRDefault="00DB1032" w:rsidP="00DB1032">
      <w:pPr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 xml:space="preserve">6) </w:t>
      </w:r>
      <w:r w:rsidRPr="00937E9E">
        <w:rPr>
          <w:rFonts w:ascii="Verdana" w:hAnsi="Verdana"/>
          <w:sz w:val="20"/>
          <w:szCs w:val="20"/>
        </w:rPr>
        <w:tab/>
        <w:t>w wyniku wszczętego postępowania egzekucyjnego nastąpi zajęcie majątku Wykonawcy lub jego znacznej części</w:t>
      </w:r>
      <w:r w:rsidR="002711EB">
        <w:rPr>
          <w:rFonts w:ascii="Verdana" w:hAnsi="Verdana"/>
          <w:sz w:val="20"/>
          <w:szCs w:val="20"/>
        </w:rPr>
        <w:t>, uniemożliwiającej realizację Umowy</w:t>
      </w:r>
      <w:r w:rsidRPr="00937E9E">
        <w:rPr>
          <w:rFonts w:ascii="Verdana" w:hAnsi="Verdana"/>
          <w:sz w:val="20"/>
          <w:szCs w:val="20"/>
        </w:rPr>
        <w:t>.</w:t>
      </w:r>
    </w:p>
    <w:p w14:paraId="7458C64A" w14:textId="77777777" w:rsidR="00DB1032" w:rsidRPr="00937E9E" w:rsidRDefault="00DB1032" w:rsidP="00DB1032">
      <w:pPr>
        <w:numPr>
          <w:ilvl w:val="0"/>
          <w:numId w:val="13"/>
        </w:numPr>
        <w:spacing w:line="276" w:lineRule="auto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Skutki wykonania prawa do odstąpienia od umowy w przypadkach</w:t>
      </w:r>
      <w:r w:rsidR="009C0FB6" w:rsidRPr="00937E9E">
        <w:rPr>
          <w:rFonts w:ascii="Verdana" w:hAnsi="Verdana"/>
          <w:sz w:val="20"/>
          <w:szCs w:val="20"/>
        </w:rPr>
        <w:t>,</w:t>
      </w:r>
      <w:r w:rsidRPr="00937E9E">
        <w:rPr>
          <w:rFonts w:ascii="Verdana" w:hAnsi="Verdana"/>
          <w:sz w:val="20"/>
          <w:szCs w:val="20"/>
        </w:rPr>
        <w:t xml:space="preserve"> o których mowa w ust.</w:t>
      </w:r>
      <w:r w:rsidR="009C0FB6" w:rsidRPr="00937E9E">
        <w:rPr>
          <w:rFonts w:ascii="Verdana" w:hAnsi="Verdana"/>
          <w:sz w:val="20"/>
          <w:szCs w:val="20"/>
        </w:rPr>
        <w:t xml:space="preserve"> </w:t>
      </w:r>
      <w:r w:rsidRPr="00937E9E">
        <w:rPr>
          <w:rFonts w:ascii="Verdana" w:hAnsi="Verdana"/>
          <w:sz w:val="20"/>
          <w:szCs w:val="20"/>
        </w:rPr>
        <w:t>1 odnoszą się jedynie do tych usług przewidzianych do wykonania na podstawie niniejszej umowy, które nie zostały wykonane przed skorzystaniem przez Zamawiającego z prawa do odstąpienia od umowy.</w:t>
      </w:r>
    </w:p>
    <w:p w14:paraId="0CBBFE58" w14:textId="77777777" w:rsidR="00DB1032" w:rsidRPr="00937E9E" w:rsidRDefault="00DB1032" w:rsidP="00DB1032">
      <w:pPr>
        <w:numPr>
          <w:ilvl w:val="0"/>
          <w:numId w:val="13"/>
        </w:numPr>
        <w:spacing w:line="276" w:lineRule="auto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 xml:space="preserve">Prawo do odstąpienia od umowy przez Zamawiającego wygasa z upływem </w:t>
      </w:r>
      <w:r w:rsidR="002C6C0B" w:rsidRPr="00937E9E">
        <w:rPr>
          <w:rFonts w:ascii="Verdana" w:hAnsi="Verdana"/>
          <w:sz w:val="20"/>
          <w:szCs w:val="20"/>
        </w:rPr>
        <w:t>90</w:t>
      </w:r>
      <w:r w:rsidRPr="00937E9E">
        <w:rPr>
          <w:rFonts w:ascii="Verdana" w:hAnsi="Verdana"/>
          <w:sz w:val="20"/>
          <w:szCs w:val="20"/>
        </w:rPr>
        <w:t xml:space="preserve"> dni liczonych od dnia powzięcia wiadomości przez Zamawiającego o zdarzeniach i okolicz</w:t>
      </w:r>
      <w:r w:rsidR="009C0FB6" w:rsidRPr="00937E9E">
        <w:rPr>
          <w:rFonts w:ascii="Verdana" w:hAnsi="Verdana"/>
          <w:sz w:val="20"/>
          <w:szCs w:val="20"/>
        </w:rPr>
        <w:t>nościach wymienionych w ust. 1.</w:t>
      </w:r>
    </w:p>
    <w:p w14:paraId="23193A61" w14:textId="77777777" w:rsidR="00F6663E" w:rsidRPr="00937E9E" w:rsidRDefault="00F6663E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19E16EDC" w14:textId="77777777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10</w:t>
      </w:r>
    </w:p>
    <w:p w14:paraId="7866BCAB" w14:textId="77777777" w:rsidR="00DB1032" w:rsidRPr="00937E9E" w:rsidRDefault="00DB1032" w:rsidP="00DB1032">
      <w:pPr>
        <w:tabs>
          <w:tab w:val="num" w:pos="360"/>
        </w:tabs>
        <w:spacing w:line="276" w:lineRule="auto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1. Wykonawca zapłaci karę umowną:</w:t>
      </w:r>
    </w:p>
    <w:p w14:paraId="1860E8A8" w14:textId="20DDE78A" w:rsidR="00DB1032" w:rsidRPr="00937E9E" w:rsidRDefault="00E926C0" w:rsidP="00DB1032">
      <w:pPr>
        <w:spacing w:line="276" w:lineRule="auto"/>
        <w:ind w:left="709" w:hanging="425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1) </w:t>
      </w:r>
      <w:r w:rsidR="00C951E0" w:rsidRPr="00937E9E">
        <w:rPr>
          <w:rFonts w:ascii="Verdana" w:hAnsi="Verdana" w:cs="Tahoma"/>
          <w:sz w:val="20"/>
          <w:szCs w:val="20"/>
        </w:rPr>
        <w:t>z</w:t>
      </w:r>
      <w:r w:rsidR="00DB1032" w:rsidRPr="00937E9E">
        <w:rPr>
          <w:rFonts w:ascii="Verdana" w:hAnsi="Verdana" w:cs="Tahoma"/>
          <w:sz w:val="20"/>
          <w:szCs w:val="20"/>
        </w:rPr>
        <w:t xml:space="preserve"> tytułu </w:t>
      </w:r>
      <w:r w:rsidR="002711EB">
        <w:rPr>
          <w:rFonts w:ascii="Verdana" w:hAnsi="Verdana" w:cs="Tahoma"/>
          <w:sz w:val="20"/>
          <w:szCs w:val="20"/>
        </w:rPr>
        <w:t>zwłoki</w:t>
      </w:r>
      <w:r w:rsidR="002711EB" w:rsidRPr="00937E9E">
        <w:rPr>
          <w:rFonts w:ascii="Verdana" w:hAnsi="Verdana" w:cs="Tahoma"/>
          <w:sz w:val="20"/>
          <w:szCs w:val="20"/>
        </w:rPr>
        <w:t xml:space="preserve"> </w:t>
      </w:r>
      <w:r w:rsidR="00DB1032" w:rsidRPr="00937E9E">
        <w:rPr>
          <w:rFonts w:ascii="Verdana" w:hAnsi="Verdana" w:cs="Tahoma"/>
          <w:sz w:val="20"/>
          <w:szCs w:val="20"/>
        </w:rPr>
        <w:t>we wpisach w dzienniku budowy /</w:t>
      </w:r>
      <w:r w:rsidR="009C0FB6" w:rsidRPr="00937E9E">
        <w:rPr>
          <w:rFonts w:ascii="Verdana" w:hAnsi="Verdana" w:cs="Tahoma"/>
          <w:sz w:val="20"/>
          <w:szCs w:val="20"/>
        </w:rPr>
        <w:t xml:space="preserve"> </w:t>
      </w:r>
      <w:r w:rsidR="00DB1032" w:rsidRPr="00937E9E">
        <w:rPr>
          <w:rFonts w:ascii="Verdana" w:hAnsi="Verdana" w:cs="Tahoma"/>
          <w:sz w:val="20"/>
          <w:szCs w:val="20"/>
        </w:rPr>
        <w:t xml:space="preserve">dzienniku postępu robót, </w:t>
      </w:r>
      <w:r w:rsidR="00DB1032" w:rsidRPr="00937E9E">
        <w:rPr>
          <w:rFonts w:ascii="Verdana" w:hAnsi="Verdana" w:cs="Tahoma"/>
          <w:sz w:val="20"/>
          <w:szCs w:val="20"/>
        </w:rPr>
        <w:br/>
        <w:t xml:space="preserve">w wysokości 200 zł (słownie złotych: dwieście) </w:t>
      </w:r>
      <w:r w:rsidR="009C0FB6" w:rsidRPr="00937E9E">
        <w:rPr>
          <w:rFonts w:ascii="Verdana" w:hAnsi="Verdana" w:cs="Tahoma"/>
          <w:sz w:val="20"/>
          <w:szCs w:val="20"/>
        </w:rPr>
        <w:t xml:space="preserve"> za każdy dzień zwłoki,</w:t>
      </w:r>
    </w:p>
    <w:p w14:paraId="58CA244F" w14:textId="7C0857D8" w:rsidR="00DB1032" w:rsidRPr="00937E9E" w:rsidRDefault="009C0FB6" w:rsidP="00DB1032">
      <w:pPr>
        <w:spacing w:line="276" w:lineRule="auto"/>
        <w:ind w:left="709" w:hanging="425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2) z</w:t>
      </w:r>
      <w:r w:rsidR="00DB1032" w:rsidRPr="00937E9E">
        <w:rPr>
          <w:rFonts w:ascii="Verdana" w:hAnsi="Verdana" w:cs="Tahoma"/>
          <w:sz w:val="20"/>
          <w:szCs w:val="20"/>
        </w:rPr>
        <w:t xml:space="preserve">a </w:t>
      </w:r>
      <w:r w:rsidR="002711EB">
        <w:rPr>
          <w:rFonts w:ascii="Verdana" w:hAnsi="Verdana" w:cs="Tahoma"/>
          <w:sz w:val="20"/>
          <w:szCs w:val="20"/>
        </w:rPr>
        <w:t>zwłokę</w:t>
      </w:r>
      <w:r w:rsidR="002711EB" w:rsidRPr="00937E9E">
        <w:rPr>
          <w:rFonts w:ascii="Verdana" w:hAnsi="Verdana" w:cs="Tahoma"/>
          <w:sz w:val="20"/>
          <w:szCs w:val="20"/>
        </w:rPr>
        <w:t xml:space="preserve"> </w:t>
      </w:r>
      <w:r w:rsidR="00DB1032" w:rsidRPr="00937E9E">
        <w:rPr>
          <w:rFonts w:ascii="Verdana" w:hAnsi="Verdana" w:cs="Tahoma"/>
          <w:sz w:val="20"/>
          <w:szCs w:val="20"/>
        </w:rPr>
        <w:t>w składaniu</w:t>
      </w:r>
      <w:r w:rsidRPr="00937E9E">
        <w:rPr>
          <w:rFonts w:ascii="Verdana" w:hAnsi="Verdana" w:cs="Tahoma"/>
          <w:sz w:val="20"/>
          <w:szCs w:val="20"/>
        </w:rPr>
        <w:t xml:space="preserve"> raportów i sprawozdań </w:t>
      </w:r>
      <w:r w:rsidR="00DB1032" w:rsidRPr="00937E9E">
        <w:rPr>
          <w:rFonts w:ascii="Verdana" w:hAnsi="Verdana" w:cs="Tahoma"/>
          <w:sz w:val="20"/>
          <w:szCs w:val="20"/>
        </w:rPr>
        <w:t xml:space="preserve">w wysokości </w:t>
      </w:r>
      <w:r w:rsidRPr="00937E9E">
        <w:rPr>
          <w:rFonts w:ascii="Verdana" w:hAnsi="Verdana" w:cs="Tahoma"/>
          <w:sz w:val="20"/>
          <w:szCs w:val="20"/>
        </w:rPr>
        <w:t>3</w:t>
      </w:r>
      <w:r w:rsidR="00DB1032" w:rsidRPr="00937E9E">
        <w:rPr>
          <w:rFonts w:ascii="Verdana" w:hAnsi="Verdana" w:cs="Tahoma"/>
          <w:sz w:val="20"/>
          <w:szCs w:val="20"/>
        </w:rPr>
        <w:t>00 zł (słownie złotych: trzysta)</w:t>
      </w:r>
      <w:r w:rsidRPr="00937E9E">
        <w:rPr>
          <w:rFonts w:ascii="Verdana" w:hAnsi="Verdana" w:cs="Tahoma"/>
          <w:sz w:val="20"/>
          <w:szCs w:val="20"/>
        </w:rPr>
        <w:t xml:space="preserve"> za każdy dzień zwłoki,</w:t>
      </w:r>
    </w:p>
    <w:p w14:paraId="5DDFDC24" w14:textId="77777777" w:rsidR="00DB1032" w:rsidRPr="00937E9E" w:rsidRDefault="00E926C0" w:rsidP="00DB1032">
      <w:pPr>
        <w:spacing w:line="276" w:lineRule="auto"/>
        <w:ind w:left="709" w:hanging="425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lastRenderedPageBreak/>
        <w:t xml:space="preserve">3) </w:t>
      </w:r>
      <w:r w:rsidR="000E62F1" w:rsidRPr="00937E9E">
        <w:rPr>
          <w:rFonts w:ascii="Verdana" w:hAnsi="Verdana" w:cs="Tahoma"/>
          <w:sz w:val="20"/>
          <w:szCs w:val="20"/>
        </w:rPr>
        <w:t>za stwierdzone istotne uchybienia, nieuzasadnioną zwłokę w wykonywaniu obowiązków opisanych w umowie oraz Opisie Przedmiotu Zamówienia lub uchylanie się od ich wykonania:</w:t>
      </w:r>
    </w:p>
    <w:p w14:paraId="700D2B10" w14:textId="5E22AA57" w:rsidR="00DB1032" w:rsidRPr="00937E9E" w:rsidRDefault="00DB1032" w:rsidP="00DB1032">
      <w:pPr>
        <w:spacing w:line="276" w:lineRule="auto"/>
        <w:ind w:left="709" w:hanging="425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    </w:t>
      </w:r>
      <w:r w:rsidRPr="00937E9E">
        <w:rPr>
          <w:rFonts w:ascii="Verdana" w:hAnsi="Verdana" w:cs="Tahoma"/>
          <w:sz w:val="20"/>
          <w:szCs w:val="20"/>
        </w:rPr>
        <w:tab/>
        <w:t>- w przypadku pierwszego monitu Zam</w:t>
      </w:r>
      <w:r w:rsidR="009C0FB6" w:rsidRPr="00937E9E">
        <w:rPr>
          <w:rFonts w:ascii="Verdana" w:hAnsi="Verdana" w:cs="Tahoma"/>
          <w:sz w:val="20"/>
          <w:szCs w:val="20"/>
        </w:rPr>
        <w:t xml:space="preserve">awiającego – </w:t>
      </w:r>
      <w:r w:rsidR="00056D8D">
        <w:rPr>
          <w:rFonts w:ascii="Verdana" w:hAnsi="Verdana" w:cs="Tahoma"/>
          <w:sz w:val="20"/>
          <w:szCs w:val="20"/>
        </w:rPr>
        <w:t>kara umowna w wysokości 1000 </w:t>
      </w:r>
      <w:r w:rsidR="002711EB">
        <w:rPr>
          <w:rFonts w:ascii="Verdana" w:hAnsi="Verdana" w:cs="Tahoma"/>
          <w:sz w:val="20"/>
          <w:szCs w:val="20"/>
        </w:rPr>
        <w:t>zł</w:t>
      </w:r>
      <w:ins w:id="2" w:author="Tworek Michał" w:date="2022-07-15T07:37:00Z">
        <w:r w:rsidR="00D873AE">
          <w:rPr>
            <w:rFonts w:ascii="Verdana" w:hAnsi="Verdana" w:cs="Tahoma"/>
            <w:sz w:val="20"/>
            <w:szCs w:val="20"/>
          </w:rPr>
          <w:t xml:space="preserve"> </w:t>
        </w:r>
      </w:ins>
      <w:r w:rsidR="00056D8D" w:rsidRPr="00056D8D">
        <w:rPr>
          <w:rFonts w:ascii="Verdana" w:hAnsi="Verdana" w:cs="Tahoma"/>
          <w:sz w:val="20"/>
          <w:szCs w:val="20"/>
        </w:rPr>
        <w:t xml:space="preserve"> </w:t>
      </w:r>
      <w:r w:rsidR="00056D8D" w:rsidRPr="00937E9E">
        <w:rPr>
          <w:rFonts w:ascii="Verdana" w:hAnsi="Verdana" w:cs="Tahoma"/>
          <w:sz w:val="20"/>
          <w:szCs w:val="20"/>
        </w:rPr>
        <w:t xml:space="preserve">(słownie złotych: </w:t>
      </w:r>
      <w:r w:rsidR="00056D8D">
        <w:rPr>
          <w:rFonts w:ascii="Verdana" w:hAnsi="Verdana" w:cs="Tahoma"/>
          <w:sz w:val="20"/>
          <w:szCs w:val="20"/>
        </w:rPr>
        <w:t>tysiąc</w:t>
      </w:r>
      <w:r w:rsidR="00056D8D" w:rsidRPr="00937E9E">
        <w:rPr>
          <w:rFonts w:ascii="Verdana" w:hAnsi="Verdana" w:cs="Tahoma"/>
          <w:sz w:val="20"/>
          <w:szCs w:val="20"/>
        </w:rPr>
        <w:t>)</w:t>
      </w:r>
      <w:r w:rsidR="009C0FB6" w:rsidRPr="00937E9E">
        <w:rPr>
          <w:rFonts w:ascii="Verdana" w:hAnsi="Verdana" w:cs="Tahoma"/>
          <w:sz w:val="20"/>
          <w:szCs w:val="20"/>
        </w:rPr>
        <w:t>,</w:t>
      </w:r>
    </w:p>
    <w:p w14:paraId="443A0AC9" w14:textId="77777777" w:rsidR="00DB1032" w:rsidRPr="00937E9E" w:rsidRDefault="00DB1032" w:rsidP="00DB1032">
      <w:pPr>
        <w:spacing w:line="276" w:lineRule="auto"/>
        <w:ind w:left="709" w:hanging="425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    </w:t>
      </w:r>
      <w:r w:rsidRPr="00937E9E">
        <w:rPr>
          <w:rFonts w:ascii="Verdana" w:hAnsi="Verdana" w:cs="Tahoma"/>
          <w:sz w:val="20"/>
          <w:szCs w:val="20"/>
        </w:rPr>
        <w:tab/>
        <w:t>- w przypadku każdego następnego monitu Zamawiającego – k</w:t>
      </w:r>
      <w:r w:rsidR="009C0FB6" w:rsidRPr="00937E9E">
        <w:rPr>
          <w:rFonts w:ascii="Verdana" w:hAnsi="Verdana" w:cs="Tahoma"/>
          <w:sz w:val="20"/>
          <w:szCs w:val="20"/>
        </w:rPr>
        <w:t xml:space="preserve">ara umowna </w:t>
      </w:r>
      <w:r w:rsidR="009C0FB6" w:rsidRPr="00937E9E">
        <w:rPr>
          <w:rFonts w:ascii="Verdana" w:hAnsi="Verdana" w:cs="Tahoma"/>
          <w:sz w:val="20"/>
          <w:szCs w:val="20"/>
        </w:rPr>
        <w:br/>
        <w:t>w wysokości 2000 zł (słownie złotych: dwa tysiące),</w:t>
      </w:r>
    </w:p>
    <w:p w14:paraId="01BC922C" w14:textId="52C4B515" w:rsidR="00DB1032" w:rsidRPr="00937E9E" w:rsidRDefault="009C0FB6" w:rsidP="00DB1032">
      <w:pPr>
        <w:numPr>
          <w:ilvl w:val="0"/>
          <w:numId w:val="30"/>
        </w:numPr>
        <w:spacing w:line="276" w:lineRule="auto"/>
        <w:ind w:left="709" w:hanging="425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z</w:t>
      </w:r>
      <w:r w:rsidR="00DB1032" w:rsidRPr="00937E9E">
        <w:rPr>
          <w:rFonts w:ascii="Verdana" w:hAnsi="Verdana" w:cs="Tahoma"/>
          <w:sz w:val="20"/>
          <w:szCs w:val="20"/>
          <w:lang w:eastAsia="pl-PL"/>
        </w:rPr>
        <w:t xml:space="preserve"> tytułu odstąpienia od umowy z </w:t>
      </w:r>
      <w:r w:rsidR="002711EB">
        <w:rPr>
          <w:rFonts w:ascii="Verdana" w:hAnsi="Verdana" w:cs="Tahoma"/>
          <w:sz w:val="20"/>
          <w:szCs w:val="20"/>
          <w:lang w:eastAsia="pl-PL"/>
        </w:rPr>
        <w:t>winy</w:t>
      </w:r>
      <w:r w:rsidR="00DB1032" w:rsidRPr="00937E9E">
        <w:rPr>
          <w:rFonts w:ascii="Verdana" w:hAnsi="Verdana" w:cs="Tahoma"/>
          <w:sz w:val="20"/>
          <w:szCs w:val="20"/>
          <w:lang w:eastAsia="pl-PL"/>
        </w:rPr>
        <w:t xml:space="preserve"> Wykonaw</w:t>
      </w:r>
      <w:r w:rsidR="006A4E23" w:rsidRPr="00937E9E">
        <w:rPr>
          <w:rFonts w:ascii="Verdana" w:hAnsi="Verdana" w:cs="Tahoma"/>
          <w:sz w:val="20"/>
          <w:szCs w:val="20"/>
          <w:lang w:eastAsia="pl-PL"/>
        </w:rPr>
        <w:t xml:space="preserve">cy w wysokości </w:t>
      </w:r>
      <w:r w:rsidRPr="00937E9E">
        <w:rPr>
          <w:rFonts w:ascii="Verdana" w:hAnsi="Verdana" w:cs="Tahoma"/>
          <w:sz w:val="20"/>
          <w:szCs w:val="20"/>
          <w:lang w:eastAsia="pl-PL"/>
        </w:rPr>
        <w:br/>
      </w:r>
      <w:r w:rsidR="002C6C0B" w:rsidRPr="00937E9E">
        <w:rPr>
          <w:rFonts w:ascii="Verdana" w:hAnsi="Verdana" w:cs="Tahoma"/>
          <w:sz w:val="20"/>
          <w:szCs w:val="20"/>
          <w:lang w:eastAsia="pl-PL"/>
        </w:rPr>
        <w:t>10</w:t>
      </w:r>
      <w:r w:rsidRPr="00937E9E">
        <w:rPr>
          <w:rFonts w:ascii="Verdana" w:hAnsi="Verdana" w:cs="Tahoma"/>
          <w:sz w:val="20"/>
          <w:szCs w:val="20"/>
          <w:lang w:eastAsia="pl-PL"/>
        </w:rPr>
        <w:t xml:space="preserve"> </w:t>
      </w:r>
      <w:r w:rsidR="00DB1032" w:rsidRPr="00937E9E">
        <w:rPr>
          <w:rFonts w:ascii="Verdana" w:hAnsi="Verdana" w:cs="Tahoma"/>
          <w:sz w:val="20"/>
          <w:szCs w:val="20"/>
          <w:lang w:eastAsia="pl-PL"/>
        </w:rPr>
        <w:t xml:space="preserve">% wartości netto wynagrodzenia umownego określonego w </w:t>
      </w:r>
      <w:r w:rsidRPr="00937E9E">
        <w:rPr>
          <w:rFonts w:ascii="Verdana" w:hAnsi="Verdana" w:cs="Tahoma"/>
          <w:bCs/>
          <w:sz w:val="20"/>
          <w:szCs w:val="20"/>
        </w:rPr>
        <w:t>§</w:t>
      </w:r>
      <w:r w:rsidR="00DB1032" w:rsidRPr="00937E9E">
        <w:rPr>
          <w:rFonts w:ascii="Verdana" w:hAnsi="Verdana" w:cs="Tahoma"/>
          <w:sz w:val="20"/>
          <w:szCs w:val="20"/>
          <w:lang w:eastAsia="pl-PL"/>
        </w:rPr>
        <w:t xml:space="preserve"> 7 ust.</w:t>
      </w:r>
      <w:r w:rsidRPr="00937E9E">
        <w:rPr>
          <w:rFonts w:ascii="Verdana" w:hAnsi="Verdana" w:cs="Tahoma"/>
          <w:sz w:val="20"/>
          <w:szCs w:val="20"/>
          <w:lang w:eastAsia="pl-PL"/>
        </w:rPr>
        <w:t xml:space="preserve"> </w:t>
      </w:r>
      <w:r w:rsidR="00DB1032" w:rsidRPr="00937E9E">
        <w:rPr>
          <w:rFonts w:ascii="Verdana" w:hAnsi="Verdana" w:cs="Tahoma"/>
          <w:sz w:val="20"/>
          <w:szCs w:val="20"/>
          <w:lang w:eastAsia="pl-PL"/>
        </w:rPr>
        <w:t>1.</w:t>
      </w:r>
    </w:p>
    <w:p w14:paraId="3A404A99" w14:textId="77777777" w:rsidR="00DB1032" w:rsidRPr="00937E9E" w:rsidRDefault="00DB1032" w:rsidP="00DB1032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Za zwłokę w wykonaniu innych zobowiązań wynikających z niniejszej umowy strony </w:t>
      </w:r>
      <w:r w:rsidR="009C0FB6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>są uprawnione do dochod</w:t>
      </w:r>
      <w:r w:rsidR="001306C2" w:rsidRPr="00937E9E">
        <w:rPr>
          <w:rFonts w:ascii="Verdana" w:hAnsi="Verdana" w:cs="Tahoma"/>
          <w:sz w:val="20"/>
          <w:szCs w:val="20"/>
        </w:rPr>
        <w:t xml:space="preserve">zenia kar umownych w wysokości 500 PLN </w:t>
      </w:r>
      <w:r w:rsidRPr="00937E9E">
        <w:rPr>
          <w:rFonts w:ascii="Verdana" w:hAnsi="Verdana" w:cs="Tahoma"/>
          <w:sz w:val="20"/>
          <w:szCs w:val="20"/>
        </w:rPr>
        <w:t xml:space="preserve">(słownie </w:t>
      </w:r>
      <w:r w:rsidR="009C0FB6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>złotych: pięćset) za każdy dzień zwłoki.</w:t>
      </w:r>
    </w:p>
    <w:p w14:paraId="4F7A944B" w14:textId="7F3526CE" w:rsidR="00DB1032" w:rsidRPr="00937E9E" w:rsidRDefault="002711EB" w:rsidP="00DB1032">
      <w:pPr>
        <w:numPr>
          <w:ilvl w:val="0"/>
          <w:numId w:val="8"/>
        </w:numPr>
        <w:tabs>
          <w:tab w:val="clear" w:pos="720"/>
          <w:tab w:val="num" w:pos="284"/>
        </w:tabs>
        <w:spacing w:line="276" w:lineRule="auto"/>
        <w:ind w:left="284" w:hanging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>
        <w:rPr>
          <w:rFonts w:ascii="Verdana" w:hAnsi="Verdana" w:cs="Tahoma"/>
          <w:sz w:val="20"/>
          <w:szCs w:val="20"/>
          <w:lang w:eastAsia="pl-PL"/>
        </w:rPr>
        <w:t>Zamawiający zastrzega</w:t>
      </w:r>
      <w:r w:rsidR="00DB1032" w:rsidRPr="00937E9E">
        <w:rPr>
          <w:rFonts w:ascii="Verdana" w:hAnsi="Verdana" w:cs="Tahoma"/>
          <w:sz w:val="20"/>
          <w:szCs w:val="20"/>
          <w:lang w:eastAsia="pl-PL"/>
        </w:rPr>
        <w:t xml:space="preserve"> prawo dochodzenia na zasadach ogólnych odszkodowania przewyższającego wysokość otrzymanych kar umownych do wysokości rzeczywiście poniesionej szkody.</w:t>
      </w:r>
    </w:p>
    <w:p w14:paraId="2C97E161" w14:textId="642C6B4E" w:rsidR="00DB1032" w:rsidRDefault="00DB1032" w:rsidP="00DB1032">
      <w:pPr>
        <w:numPr>
          <w:ilvl w:val="0"/>
          <w:numId w:val="8"/>
        </w:numPr>
        <w:tabs>
          <w:tab w:val="clear" w:pos="720"/>
          <w:tab w:val="num" w:pos="284"/>
        </w:tabs>
        <w:spacing w:line="276" w:lineRule="auto"/>
        <w:ind w:left="284" w:hanging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Zamawiający zastrzega sobie prawo do potrącenia kar umownych z należności Wykonawcy, na co Wykonawca wyraża zgodę</w:t>
      </w:r>
      <w:r w:rsidR="002711EB">
        <w:rPr>
          <w:rFonts w:ascii="Verdana" w:hAnsi="Verdana" w:cs="Tahoma"/>
          <w:sz w:val="20"/>
          <w:szCs w:val="20"/>
          <w:lang w:eastAsia="pl-PL"/>
        </w:rPr>
        <w:t>, o ile obowiązujące przepisy prawa nie będą wyłączały takiej możliwości</w:t>
      </w:r>
      <w:r w:rsidRPr="00937E9E">
        <w:rPr>
          <w:rFonts w:ascii="Verdana" w:hAnsi="Verdana" w:cs="Tahoma"/>
          <w:sz w:val="20"/>
          <w:szCs w:val="20"/>
          <w:lang w:eastAsia="pl-PL"/>
        </w:rPr>
        <w:t>.</w:t>
      </w:r>
    </w:p>
    <w:p w14:paraId="171D8593" w14:textId="5148E175" w:rsidR="00056D8D" w:rsidRPr="00B51433" w:rsidRDefault="00056D8D" w:rsidP="00DB1032">
      <w:pPr>
        <w:numPr>
          <w:ilvl w:val="0"/>
          <w:numId w:val="8"/>
        </w:numPr>
        <w:tabs>
          <w:tab w:val="clear" w:pos="720"/>
          <w:tab w:val="num" w:pos="284"/>
        </w:tabs>
        <w:spacing w:line="276" w:lineRule="auto"/>
        <w:ind w:left="284" w:hanging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 w:rsidRPr="00B51433">
        <w:rPr>
          <w:rFonts w:ascii="Verdana" w:hAnsi="Verdana" w:cs="Tahoma"/>
          <w:sz w:val="20"/>
          <w:szCs w:val="20"/>
          <w:lang w:eastAsia="pl-PL"/>
        </w:rPr>
        <w:t>Za istotne uchybienia w realizacji przedmiotu umowy Strony uznają w szczególności:</w:t>
      </w:r>
    </w:p>
    <w:p w14:paraId="6E968123" w14:textId="21FB1B4C" w:rsidR="00056D8D" w:rsidRPr="00B51433" w:rsidRDefault="00056D8D" w:rsidP="00056D8D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 w:rsidRPr="00B51433">
        <w:rPr>
          <w:rFonts w:ascii="Verdana" w:hAnsi="Verdana" w:cs="Tahoma"/>
          <w:sz w:val="20"/>
          <w:szCs w:val="20"/>
          <w:lang w:eastAsia="pl-PL"/>
        </w:rPr>
        <w:t>1)</w:t>
      </w:r>
      <w:r w:rsidR="009866E1" w:rsidRPr="00B51433">
        <w:rPr>
          <w:rFonts w:ascii="Verdana" w:hAnsi="Verdana" w:cs="Tahoma"/>
          <w:sz w:val="20"/>
          <w:szCs w:val="20"/>
          <w:lang w:eastAsia="pl-PL"/>
        </w:rPr>
        <w:t xml:space="preserve"> wydawanie Wykonawcy</w:t>
      </w:r>
      <w:r w:rsidR="00D7498E">
        <w:rPr>
          <w:rFonts w:ascii="Verdana" w:hAnsi="Verdana" w:cs="Tahoma"/>
          <w:sz w:val="20"/>
          <w:szCs w:val="20"/>
          <w:lang w:eastAsia="pl-PL"/>
        </w:rPr>
        <w:t xml:space="preserve"> robót</w:t>
      </w:r>
      <w:r w:rsidR="009866E1" w:rsidRPr="00B51433">
        <w:rPr>
          <w:rFonts w:ascii="Verdana" w:hAnsi="Verdana" w:cs="Tahoma"/>
          <w:sz w:val="20"/>
          <w:szCs w:val="20"/>
          <w:lang w:eastAsia="pl-PL"/>
        </w:rPr>
        <w:t xml:space="preserve"> poleceń niezgodnych </w:t>
      </w:r>
      <w:r w:rsidR="006C74AF">
        <w:rPr>
          <w:rFonts w:ascii="Verdana" w:hAnsi="Verdana" w:cs="Tahoma"/>
          <w:sz w:val="20"/>
          <w:szCs w:val="20"/>
          <w:lang w:eastAsia="pl-PL"/>
        </w:rPr>
        <w:t xml:space="preserve">przepisami prawa lub wykraczających poza zakres określony niniejszą umową oraz </w:t>
      </w:r>
      <w:r w:rsidR="009866E1" w:rsidRPr="00B51433">
        <w:rPr>
          <w:rFonts w:ascii="Verdana" w:hAnsi="Verdana" w:cs="Tahoma"/>
          <w:sz w:val="20"/>
          <w:szCs w:val="20"/>
          <w:lang w:eastAsia="pl-PL"/>
        </w:rPr>
        <w:t xml:space="preserve">brak współpracy </w:t>
      </w:r>
      <w:r w:rsidR="006C74AF" w:rsidRPr="00B51433">
        <w:rPr>
          <w:rFonts w:ascii="Verdana" w:hAnsi="Verdana" w:cs="Tahoma"/>
          <w:sz w:val="20"/>
          <w:szCs w:val="20"/>
          <w:lang w:eastAsia="pl-PL"/>
        </w:rPr>
        <w:t>z</w:t>
      </w:r>
      <w:r w:rsidR="006C74AF">
        <w:rPr>
          <w:rFonts w:ascii="Verdana" w:hAnsi="Verdana" w:cs="Tahoma"/>
          <w:sz w:val="20"/>
          <w:szCs w:val="20"/>
          <w:lang w:eastAsia="pl-PL"/>
        </w:rPr>
        <w:t xml:space="preserve"> ustanowionym przez Zamawiającego </w:t>
      </w:r>
      <w:r w:rsidR="00510567">
        <w:rPr>
          <w:rFonts w:ascii="Verdana" w:hAnsi="Verdana" w:cs="Tahoma"/>
          <w:sz w:val="20"/>
          <w:szCs w:val="20"/>
          <w:lang w:eastAsia="pl-PL"/>
        </w:rPr>
        <w:t>Koordynatora Projektu</w:t>
      </w:r>
      <w:r w:rsidRPr="00B51433">
        <w:rPr>
          <w:rFonts w:ascii="Verdana" w:hAnsi="Verdana" w:cs="Tahoma"/>
          <w:sz w:val="20"/>
          <w:szCs w:val="20"/>
          <w:lang w:eastAsia="pl-PL"/>
        </w:rPr>
        <w:t>;</w:t>
      </w:r>
    </w:p>
    <w:p w14:paraId="4AB4B38C" w14:textId="7045CAAD" w:rsidR="00056D8D" w:rsidRDefault="00056D8D" w:rsidP="005D633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 w:rsidRPr="00B51433">
        <w:rPr>
          <w:rFonts w:ascii="Verdana" w:hAnsi="Verdana" w:cs="Tahoma"/>
          <w:sz w:val="20"/>
          <w:szCs w:val="20"/>
          <w:lang w:eastAsia="pl-PL"/>
        </w:rPr>
        <w:t>2</w:t>
      </w:r>
      <w:r w:rsidR="009866E1" w:rsidRPr="00D7498E">
        <w:rPr>
          <w:rFonts w:ascii="Verdana" w:hAnsi="Verdana" w:cs="Tahoma"/>
          <w:sz w:val="20"/>
          <w:szCs w:val="20"/>
          <w:lang w:eastAsia="pl-PL"/>
        </w:rPr>
        <w:t>)</w:t>
      </w:r>
      <w:r w:rsidR="009866E1">
        <w:rPr>
          <w:rFonts w:ascii="Verdana" w:hAnsi="Verdana" w:cs="Tahoma"/>
          <w:sz w:val="20"/>
          <w:szCs w:val="20"/>
          <w:lang w:eastAsia="pl-PL"/>
        </w:rPr>
        <w:t xml:space="preserve">  nie przekazywanie Zamawiającemu informacji dotyczących zagrożeń związanych </w:t>
      </w:r>
      <w:r w:rsidR="00FD5E24">
        <w:rPr>
          <w:rFonts w:ascii="Verdana" w:hAnsi="Verdana" w:cs="Tahoma"/>
          <w:sz w:val="20"/>
          <w:szCs w:val="20"/>
          <w:lang w:eastAsia="pl-PL"/>
        </w:rPr>
        <w:t>z </w:t>
      </w:r>
      <w:r w:rsidR="009866E1">
        <w:rPr>
          <w:rFonts w:ascii="Verdana" w:hAnsi="Verdana" w:cs="Tahoma"/>
          <w:sz w:val="20"/>
          <w:szCs w:val="20"/>
          <w:lang w:eastAsia="pl-PL"/>
        </w:rPr>
        <w:t>realizacją zamówienia;</w:t>
      </w:r>
    </w:p>
    <w:p w14:paraId="75A89641" w14:textId="7E04089F" w:rsidR="009866E1" w:rsidRDefault="009866E1" w:rsidP="005D633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>
        <w:rPr>
          <w:rFonts w:ascii="Verdana" w:hAnsi="Verdana" w:cs="Tahoma"/>
          <w:sz w:val="20"/>
          <w:szCs w:val="20"/>
          <w:lang w:eastAsia="pl-PL"/>
        </w:rPr>
        <w:t xml:space="preserve">3) braku podejmowania działań zgodnych z Opisem Przedmiotu Zamówienia mimo drugiego pisemnego wezwania </w:t>
      </w:r>
      <w:r w:rsidR="00510567">
        <w:rPr>
          <w:rFonts w:ascii="Verdana" w:hAnsi="Verdana" w:cs="Tahoma"/>
          <w:sz w:val="20"/>
          <w:szCs w:val="20"/>
          <w:lang w:eastAsia="pl-PL"/>
        </w:rPr>
        <w:t>Koordynatora Projektu</w:t>
      </w:r>
      <w:r>
        <w:rPr>
          <w:rFonts w:ascii="Verdana" w:hAnsi="Verdana" w:cs="Tahoma"/>
          <w:sz w:val="20"/>
          <w:szCs w:val="20"/>
          <w:lang w:eastAsia="pl-PL"/>
        </w:rPr>
        <w:t>, w szczególności:</w:t>
      </w:r>
    </w:p>
    <w:p w14:paraId="74858BAD" w14:textId="17DC5686" w:rsidR="009866E1" w:rsidRDefault="009866E1" w:rsidP="005D633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  <w:lang w:eastAsia="pl-PL"/>
        </w:rPr>
        <w:t xml:space="preserve">- nie </w:t>
      </w:r>
      <w:r w:rsidRPr="00AB5927">
        <w:rPr>
          <w:rFonts w:ascii="Verdana" w:hAnsi="Verdana" w:cs="Tahoma"/>
          <w:sz w:val="20"/>
          <w:szCs w:val="20"/>
        </w:rPr>
        <w:t xml:space="preserve">wstrzymaniu robót prowadzonych w sposób zagrażający bezpieczeństwu </w:t>
      </w:r>
      <w:r w:rsidRPr="00AB5927">
        <w:rPr>
          <w:rFonts w:ascii="Verdana" w:hAnsi="Verdana" w:cs="Tahoma"/>
          <w:sz w:val="20"/>
          <w:szCs w:val="20"/>
        </w:rPr>
        <w:br/>
        <w:t>lub niezgodnie z wymaganiami dotyczącymi zadania</w:t>
      </w:r>
      <w:r w:rsidR="00D7498E">
        <w:rPr>
          <w:rFonts w:ascii="Verdana" w:hAnsi="Verdana" w:cs="Tahoma"/>
          <w:sz w:val="20"/>
          <w:szCs w:val="20"/>
        </w:rPr>
        <w:t>,</w:t>
      </w:r>
    </w:p>
    <w:p w14:paraId="7AF00E78" w14:textId="08672389" w:rsidR="00D7498E" w:rsidRDefault="00D7498E" w:rsidP="005D633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- </w:t>
      </w:r>
      <w:r w:rsidRPr="00AB5927">
        <w:rPr>
          <w:rFonts w:ascii="Verdana" w:hAnsi="Verdana" w:cs="Tahoma"/>
          <w:sz w:val="20"/>
          <w:szCs w:val="20"/>
        </w:rPr>
        <w:t>dopuszczeniu wyrobów budowlanych, materiałów, prefabrykatów i wszystkich elementów i urządzeń przewidzianych do wbudowania i wykorzystania przy realizacji robót</w:t>
      </w:r>
      <w:r>
        <w:rPr>
          <w:rFonts w:ascii="Verdana" w:hAnsi="Verdana" w:cs="Tahoma"/>
          <w:sz w:val="20"/>
          <w:szCs w:val="20"/>
        </w:rPr>
        <w:t>, niezgodnych z wymaganiami stawianymi Wykonawcy robót,</w:t>
      </w:r>
    </w:p>
    <w:p w14:paraId="77CAFDC8" w14:textId="5955C387" w:rsidR="00D7498E" w:rsidRPr="00937E9E" w:rsidRDefault="00D7498E" w:rsidP="005D633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>
        <w:rPr>
          <w:rFonts w:ascii="Verdana" w:hAnsi="Verdana" w:cs="Tahoma"/>
          <w:sz w:val="20"/>
          <w:szCs w:val="20"/>
        </w:rPr>
        <w:t>- odbioru robót, które bez sprawdzenia Wykonawcy uległy zakryciu.</w:t>
      </w:r>
    </w:p>
    <w:p w14:paraId="59AE21CD" w14:textId="77777777" w:rsidR="005B0CA2" w:rsidRPr="00937E9E" w:rsidRDefault="005B0CA2" w:rsidP="005B0CA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08538DF7" w14:textId="77777777" w:rsidR="00580DFC" w:rsidRPr="00937E9E" w:rsidRDefault="00CA0099" w:rsidP="00580DFC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11</w:t>
      </w:r>
    </w:p>
    <w:p w14:paraId="087A0411" w14:textId="77777777" w:rsidR="00580DFC" w:rsidRPr="00937E9E" w:rsidRDefault="00580DFC" w:rsidP="00580DFC">
      <w:pPr>
        <w:pStyle w:val="Akapitzlist"/>
        <w:numPr>
          <w:ilvl w:val="0"/>
          <w:numId w:val="39"/>
        </w:numPr>
        <w:spacing w:line="276" w:lineRule="auto"/>
        <w:jc w:val="left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  <w:lang w:eastAsia="ar-SA"/>
        </w:rPr>
        <w:t xml:space="preserve">Wykonawca zgodnie z ofertą wykona zamówienie:  </w:t>
      </w:r>
    </w:p>
    <w:p w14:paraId="4BFAB0A7" w14:textId="77777777" w:rsidR="00580DFC" w:rsidRPr="00937E9E" w:rsidRDefault="00580DFC" w:rsidP="00580DFC">
      <w:pPr>
        <w:pStyle w:val="Akapitzlist"/>
        <w:numPr>
          <w:ilvl w:val="0"/>
          <w:numId w:val="40"/>
        </w:numPr>
        <w:spacing w:line="276" w:lineRule="auto"/>
        <w:jc w:val="left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sam bez udziału podwykonawców,</w:t>
      </w:r>
    </w:p>
    <w:p w14:paraId="6B57E483" w14:textId="77777777" w:rsidR="00580DFC" w:rsidRPr="00937E9E" w:rsidRDefault="00580DFC" w:rsidP="00580DFC">
      <w:pPr>
        <w:pStyle w:val="Akapitzlist"/>
        <w:numPr>
          <w:ilvl w:val="0"/>
          <w:numId w:val="40"/>
        </w:numPr>
        <w:spacing w:line="276" w:lineRule="auto"/>
        <w:jc w:val="left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przy udziale podwykonawców w zakresie: ___________________________________________________________________,</w:t>
      </w:r>
    </w:p>
    <w:p w14:paraId="1125ADD4" w14:textId="4E6BBE8F" w:rsidR="00580DFC" w:rsidRPr="00937E9E" w:rsidRDefault="00580DFC" w:rsidP="00580DFC">
      <w:pPr>
        <w:ind w:left="357" w:hanging="357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2. Usługi inne niż wymienione w ust. 1 pkt 2 Wykonawca wykona siłami własnymi, </w:t>
      </w:r>
      <w:r w:rsidR="00934478" w:rsidRPr="00937E9E">
        <w:rPr>
          <w:rFonts w:ascii="Verdana" w:hAnsi="Verdana"/>
          <w:sz w:val="20"/>
          <w:szCs w:val="20"/>
          <w:lang w:eastAsia="pl-PL"/>
        </w:rPr>
        <w:t>z</w:t>
      </w:r>
      <w:r w:rsidR="00934478">
        <w:rPr>
          <w:rFonts w:ascii="Verdana" w:hAnsi="Verdana"/>
          <w:sz w:val="20"/>
          <w:szCs w:val="20"/>
          <w:lang w:eastAsia="pl-PL"/>
        </w:rPr>
        <w:t> </w:t>
      </w:r>
      <w:r w:rsidRPr="00937E9E">
        <w:rPr>
          <w:rFonts w:ascii="Verdana" w:hAnsi="Verdana"/>
          <w:sz w:val="20"/>
          <w:szCs w:val="20"/>
          <w:lang w:eastAsia="pl-PL"/>
        </w:rPr>
        <w:t>zastrzeżeniem ust. 3.</w:t>
      </w:r>
    </w:p>
    <w:p w14:paraId="7130E03E" w14:textId="6A5C05CF" w:rsidR="00580DFC" w:rsidRPr="005D6332" w:rsidRDefault="00580DFC" w:rsidP="005D6332">
      <w:pPr>
        <w:ind w:left="357" w:hanging="357"/>
        <w:jc w:val="both"/>
        <w:rPr>
          <w:rFonts w:ascii="Verdana" w:hAnsi="Verdana"/>
          <w:strike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3. Jeżeli Wykonawca w trakcie realizacji przedmiotu umowy chce wykonać przy udziale Podwykonawców usługi inne niż wskazane w ust. 1 pkt 2, to nie później </w:t>
      </w:r>
      <w:r w:rsidRPr="00937E9E">
        <w:rPr>
          <w:rFonts w:ascii="Verdana" w:hAnsi="Verdana"/>
          <w:sz w:val="20"/>
          <w:szCs w:val="20"/>
          <w:lang w:eastAsia="pl-PL"/>
        </w:rPr>
        <w:br/>
        <w:t>niż na 14 dni przed planowanym ich rozpoczęciem przekaże Zamawiającemu pisemn</w:t>
      </w:r>
      <w:r w:rsidR="007E2110" w:rsidRPr="00937E9E">
        <w:rPr>
          <w:rFonts w:ascii="Verdana" w:hAnsi="Verdana"/>
          <w:sz w:val="20"/>
          <w:szCs w:val="20"/>
          <w:lang w:eastAsia="pl-PL"/>
        </w:rPr>
        <w:t xml:space="preserve">y wniosek wraz z uzasadnieniem. Zmiana taka podlega akceptacji przez Zamawiającego </w:t>
      </w:r>
      <w:r w:rsidR="007E2110" w:rsidRPr="00937E9E">
        <w:rPr>
          <w:rFonts w:ascii="Verdana" w:hAnsi="Verdana"/>
          <w:sz w:val="20"/>
          <w:szCs w:val="20"/>
          <w:lang w:eastAsia="pl-PL"/>
        </w:rPr>
        <w:br/>
        <w:t>i nie wymaga aneksu do umowy</w:t>
      </w:r>
    </w:p>
    <w:p w14:paraId="7B178DA6" w14:textId="600E59DA" w:rsidR="00580DFC" w:rsidRPr="00937E9E" w:rsidRDefault="004E14CE" w:rsidP="00580DFC">
      <w:pPr>
        <w:ind w:left="357" w:hanging="357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4</w:t>
      </w:r>
      <w:r w:rsidR="00580DFC" w:rsidRPr="00937E9E">
        <w:rPr>
          <w:rFonts w:ascii="Verdana" w:hAnsi="Verdana"/>
          <w:sz w:val="20"/>
          <w:szCs w:val="20"/>
          <w:lang w:eastAsia="pl-PL"/>
        </w:rPr>
        <w:t>. Jakakolwiek przerwa w realizacji wynikająca z braku Podwykonawcy będzie traktowana jako przerwa wynikająca z przyczyn zależnych od Wykonawcy i będzie stanowić podstawę naliczenia kar umownych.</w:t>
      </w:r>
    </w:p>
    <w:p w14:paraId="51A2257F" w14:textId="2199F17D" w:rsidR="00580DFC" w:rsidRPr="00937E9E" w:rsidRDefault="004E14CE" w:rsidP="00580DFC">
      <w:pPr>
        <w:ind w:left="357" w:hanging="357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5</w:t>
      </w:r>
      <w:r w:rsidR="00580DFC" w:rsidRPr="00937E9E">
        <w:rPr>
          <w:rFonts w:ascii="Verdana" w:hAnsi="Verdana"/>
          <w:sz w:val="20"/>
          <w:szCs w:val="20"/>
          <w:lang w:eastAsia="pl-PL"/>
        </w:rPr>
        <w:t>. Wykonawca odpowiada za działania i zaniechania Podwykonawców jak za swoje własne.</w:t>
      </w:r>
    </w:p>
    <w:p w14:paraId="54854D48" w14:textId="77777777" w:rsidR="00993B73" w:rsidRPr="00937E9E" w:rsidRDefault="00993B73" w:rsidP="005B0CA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18F29C53" w14:textId="77777777" w:rsidR="00993B73" w:rsidRPr="00B51433" w:rsidRDefault="00CA0099" w:rsidP="00993B73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D7498E">
        <w:rPr>
          <w:rFonts w:ascii="Verdana" w:hAnsi="Verdana" w:cs="Tahoma"/>
          <w:bCs/>
          <w:sz w:val="20"/>
          <w:szCs w:val="20"/>
        </w:rPr>
        <w:t>§ 12</w:t>
      </w:r>
    </w:p>
    <w:p w14:paraId="2E63D579" w14:textId="1370DB3A" w:rsidR="00993B73" w:rsidRPr="00937E9E" w:rsidRDefault="00993B73" w:rsidP="00993B73">
      <w:pPr>
        <w:ind w:left="360" w:hanging="360"/>
        <w:jc w:val="both"/>
        <w:rPr>
          <w:rFonts w:ascii="Verdana" w:hAnsi="Verdana"/>
          <w:sz w:val="20"/>
          <w:szCs w:val="20"/>
          <w:lang w:eastAsia="pl-PL"/>
        </w:rPr>
      </w:pPr>
      <w:r w:rsidRPr="00B51433">
        <w:rPr>
          <w:rFonts w:ascii="Verdana" w:hAnsi="Verdana"/>
          <w:sz w:val="20"/>
          <w:szCs w:val="20"/>
          <w:lang w:eastAsia="pl-PL"/>
        </w:rPr>
        <w:lastRenderedPageBreak/>
        <w:t xml:space="preserve">1. Wykonawca zobowiązany jest do zawarcia </w:t>
      </w:r>
      <w:r w:rsidR="005B7BDE" w:rsidRPr="00B51433">
        <w:rPr>
          <w:rFonts w:ascii="Verdana" w:hAnsi="Verdana"/>
          <w:sz w:val="20"/>
          <w:szCs w:val="20"/>
          <w:lang w:eastAsia="pl-PL"/>
        </w:rPr>
        <w:t>umowy odpowiedzialności cywilnej od prowadzonej działalności gospodarczej, z limitem tej odpowiedzialności do kwoty</w:t>
      </w:r>
      <w:r w:rsidR="00D7498E" w:rsidRPr="00B51433">
        <w:rPr>
          <w:rFonts w:ascii="Verdana" w:hAnsi="Verdana"/>
          <w:sz w:val="20"/>
          <w:szCs w:val="20"/>
          <w:lang w:eastAsia="pl-PL"/>
        </w:rPr>
        <w:t xml:space="preserve"> </w:t>
      </w:r>
      <w:ins w:id="3" w:author="Tworek Michał" w:date="2022-07-18T09:03:00Z">
        <w:r w:rsidR="00D7498E" w:rsidRPr="00B51433">
          <w:rPr>
            <w:rFonts w:ascii="Verdana" w:hAnsi="Verdana"/>
            <w:sz w:val="20"/>
            <w:szCs w:val="20"/>
            <w:lang w:eastAsia="pl-PL"/>
          </w:rPr>
          <w:t>7</w:t>
        </w:r>
      </w:ins>
      <w:r w:rsidR="00D7498E" w:rsidRPr="00B51433">
        <w:rPr>
          <w:rFonts w:ascii="Verdana" w:hAnsi="Verdana"/>
          <w:sz w:val="20"/>
          <w:szCs w:val="20"/>
          <w:lang w:eastAsia="pl-PL"/>
        </w:rPr>
        <w:t xml:space="preserve">0000 </w:t>
      </w:r>
      <w:r w:rsidR="005B7BDE" w:rsidRPr="00B51433">
        <w:rPr>
          <w:rFonts w:ascii="Verdana" w:hAnsi="Verdana"/>
          <w:sz w:val="20"/>
          <w:szCs w:val="20"/>
          <w:lang w:eastAsia="pl-PL"/>
        </w:rPr>
        <w:t>zł</w:t>
      </w:r>
      <w:r w:rsidR="005B7BDE" w:rsidRPr="00D7498E">
        <w:rPr>
          <w:rFonts w:ascii="Verdana" w:hAnsi="Verdana"/>
          <w:sz w:val="20"/>
          <w:szCs w:val="20"/>
          <w:lang w:eastAsia="pl-PL"/>
        </w:rPr>
        <w:t xml:space="preserve">., </w:t>
      </w:r>
      <w:r w:rsidRPr="00937E9E">
        <w:rPr>
          <w:rFonts w:ascii="Verdana" w:hAnsi="Verdana"/>
          <w:sz w:val="20"/>
          <w:szCs w:val="20"/>
          <w:lang w:eastAsia="pl-PL"/>
        </w:rPr>
        <w:t>na czas realizacji usług objętych umową.</w:t>
      </w:r>
    </w:p>
    <w:p w14:paraId="47015B13" w14:textId="5A92EA7F" w:rsidR="00993B73" w:rsidRPr="00937E9E" w:rsidRDefault="00993B73" w:rsidP="00993B73">
      <w:pPr>
        <w:numPr>
          <w:ilvl w:val="0"/>
          <w:numId w:val="39"/>
        </w:numPr>
        <w:spacing w:line="276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Wykonawca w terminie 7 dni od podpisania niniejszej umowy, </w:t>
      </w:r>
      <w:r w:rsidR="0079601B" w:rsidRPr="00937E9E">
        <w:rPr>
          <w:rFonts w:ascii="Verdana" w:hAnsi="Verdana"/>
          <w:sz w:val="20"/>
          <w:szCs w:val="20"/>
          <w:lang w:eastAsia="pl-PL"/>
        </w:rPr>
        <w:t>przedłoży Zamawiającemu</w:t>
      </w:r>
      <w:r w:rsidRPr="00937E9E">
        <w:rPr>
          <w:rFonts w:ascii="Verdana" w:hAnsi="Verdana"/>
          <w:sz w:val="20"/>
          <w:szCs w:val="20"/>
          <w:lang w:eastAsia="pl-PL"/>
        </w:rPr>
        <w:t xml:space="preserve"> </w:t>
      </w:r>
      <w:r w:rsidR="0079601B" w:rsidRPr="00937E9E">
        <w:rPr>
          <w:rFonts w:ascii="Verdana" w:hAnsi="Verdana"/>
          <w:sz w:val="20"/>
          <w:szCs w:val="20"/>
          <w:lang w:eastAsia="pl-PL"/>
        </w:rPr>
        <w:t xml:space="preserve">poświadczoną za zgodność z oryginałem kopię </w:t>
      </w:r>
      <w:r w:rsidRPr="00937E9E">
        <w:rPr>
          <w:rFonts w:ascii="Verdana" w:hAnsi="Verdana"/>
          <w:sz w:val="20"/>
          <w:szCs w:val="20"/>
          <w:lang w:eastAsia="pl-PL"/>
        </w:rPr>
        <w:t>umowy ubezpieczenia, o któr</w:t>
      </w:r>
      <w:r w:rsidR="0079601B" w:rsidRPr="00937E9E">
        <w:rPr>
          <w:rFonts w:ascii="Verdana" w:hAnsi="Verdana"/>
          <w:sz w:val="20"/>
          <w:szCs w:val="20"/>
          <w:lang w:eastAsia="pl-PL"/>
        </w:rPr>
        <w:t>ej</w:t>
      </w:r>
      <w:r w:rsidRPr="00937E9E">
        <w:rPr>
          <w:rFonts w:ascii="Verdana" w:hAnsi="Verdana"/>
          <w:sz w:val="20"/>
          <w:szCs w:val="20"/>
          <w:lang w:eastAsia="pl-PL"/>
        </w:rPr>
        <w:t xml:space="preserve"> mowa w ust. 1</w:t>
      </w:r>
      <w:r w:rsidR="005B7BDE">
        <w:rPr>
          <w:rFonts w:ascii="Verdana" w:hAnsi="Verdana"/>
          <w:sz w:val="20"/>
          <w:szCs w:val="20"/>
          <w:lang w:eastAsia="pl-PL"/>
        </w:rPr>
        <w:t>, z potwierdzeniem dokonania opłaty składki ubezpieczeniowej</w:t>
      </w:r>
      <w:r w:rsidRPr="00937E9E">
        <w:rPr>
          <w:rFonts w:ascii="Verdana" w:hAnsi="Verdana"/>
          <w:sz w:val="20"/>
          <w:szCs w:val="20"/>
          <w:lang w:eastAsia="pl-PL"/>
        </w:rPr>
        <w:t>.</w:t>
      </w:r>
    </w:p>
    <w:p w14:paraId="1A0FB2C2" w14:textId="77777777" w:rsidR="00993B73" w:rsidRPr="00937E9E" w:rsidRDefault="00993B73" w:rsidP="005B0CA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6749818F" w14:textId="77777777" w:rsidR="005B0CA2" w:rsidRPr="00937E9E" w:rsidRDefault="00CA0099" w:rsidP="005B0CA2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13</w:t>
      </w:r>
    </w:p>
    <w:p w14:paraId="09FC36ED" w14:textId="77777777" w:rsidR="005B0CA2" w:rsidRPr="00937E9E" w:rsidRDefault="005B0CA2" w:rsidP="005B0CA2">
      <w:pPr>
        <w:spacing w:line="260" w:lineRule="atLeast"/>
        <w:ind w:right="49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>1. Wykonawca w związku z zawarciem i wykonywaniem niniejszej umowy będzie pełnić funkcję:</w:t>
      </w:r>
    </w:p>
    <w:p w14:paraId="2BD3CBC2" w14:textId="48FD4348" w:rsidR="005B0CA2" w:rsidRPr="00937E9E" w:rsidRDefault="005B0CA2" w:rsidP="005B0CA2">
      <w:pPr>
        <w:spacing w:line="260" w:lineRule="atLeast"/>
        <w:ind w:left="567" w:right="49" w:hanging="283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1) 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 – w zakresie czynności przetwarzania określonych w odrębnej umowie powierzenia przetwarzania. Umowa powierzenia przetwarzania stanowi załącznik numer </w:t>
      </w:r>
      <w:r w:rsidR="004A766E">
        <w:rPr>
          <w:rFonts w:ascii="Verdana" w:hAnsi="Verdana"/>
          <w:sz w:val="20"/>
          <w:szCs w:val="20"/>
          <w:lang w:eastAsia="pl-PL"/>
        </w:rPr>
        <w:t>3</w:t>
      </w:r>
      <w:r w:rsidRPr="00937E9E">
        <w:rPr>
          <w:rFonts w:ascii="Verdana" w:hAnsi="Verdana"/>
          <w:sz w:val="20"/>
          <w:szCs w:val="20"/>
          <w:lang w:eastAsia="pl-PL"/>
        </w:rPr>
        <w:t xml:space="preserve"> do umowy,</w:t>
      </w:r>
    </w:p>
    <w:p w14:paraId="773CAB03" w14:textId="77777777" w:rsidR="005B0CA2" w:rsidRPr="00937E9E" w:rsidRDefault="00D33B35" w:rsidP="005B0CA2">
      <w:pPr>
        <w:spacing w:line="260" w:lineRule="atLeast"/>
        <w:ind w:left="709" w:right="49" w:hanging="425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2) </w:t>
      </w:r>
      <w:r w:rsidR="005B0CA2" w:rsidRPr="00937E9E">
        <w:rPr>
          <w:rFonts w:ascii="Verdana" w:hAnsi="Verdana"/>
          <w:sz w:val="20"/>
          <w:szCs w:val="20"/>
          <w:lang w:eastAsia="pl-PL"/>
        </w:rPr>
        <w:t xml:space="preserve">samodzielnego administratora danych osobowych, zgodnie z przepisami </w:t>
      </w:r>
      <w:r w:rsidR="005B0CA2" w:rsidRPr="00937E9E">
        <w:rPr>
          <w:rFonts w:ascii="Verdana" w:hAnsi="Verdana"/>
          <w:sz w:val="20"/>
          <w:szCs w:val="20"/>
          <w:lang w:eastAsia="pl-PL"/>
        </w:rPr>
        <w:br/>
        <w:t>RODO – w zakresie pozostałych danych osobowych.</w:t>
      </w:r>
    </w:p>
    <w:p w14:paraId="6D79949D" w14:textId="77777777" w:rsidR="005B0CA2" w:rsidRPr="00937E9E" w:rsidRDefault="00671451" w:rsidP="00671451">
      <w:pPr>
        <w:spacing w:line="260" w:lineRule="atLeast"/>
        <w:ind w:left="340" w:right="51" w:hanging="425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2. </w:t>
      </w:r>
      <w:r w:rsidR="005B0CA2" w:rsidRPr="00937E9E">
        <w:rPr>
          <w:rFonts w:ascii="Verdana" w:hAnsi="Verdana"/>
          <w:sz w:val="20"/>
          <w:szCs w:val="20"/>
          <w:lang w:eastAsia="pl-PL"/>
        </w:rPr>
        <w:t>Administratorem danych osobowych po stronie Zamawiającego jest Generalny Dyrektor Dróg Krajowych  i Autostrad.</w:t>
      </w:r>
    </w:p>
    <w:p w14:paraId="6C47350E" w14:textId="77777777" w:rsidR="005B0CA2" w:rsidRPr="00937E9E" w:rsidRDefault="005B0CA2" w:rsidP="005B0CA2">
      <w:pPr>
        <w:spacing w:line="260" w:lineRule="atLeast"/>
        <w:ind w:left="284" w:right="49" w:hanging="426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 3. Wykonawca zobowiązuje się poinformować wszystkie osoby fizyczne związane </w:t>
      </w:r>
      <w:r w:rsidRPr="00937E9E">
        <w:rPr>
          <w:rFonts w:ascii="Verdana" w:hAnsi="Verdana"/>
          <w:sz w:val="20"/>
          <w:szCs w:val="20"/>
          <w:lang w:eastAsia="pl-PL"/>
        </w:rPr>
        <w:br/>
        <w:t xml:space="preserve">z realizacją niniejszej umowy (w tym osoby fizyczne prowadzące działalność gospodarczą), których dane osobowe w jakiejkolwiek formie będą udostępnione </w:t>
      </w:r>
      <w:r w:rsidRPr="00937E9E">
        <w:rPr>
          <w:rFonts w:ascii="Verdana" w:hAnsi="Verdana"/>
          <w:sz w:val="20"/>
          <w:szCs w:val="20"/>
          <w:lang w:eastAsia="pl-PL"/>
        </w:rPr>
        <w:br/>
        <w:t>przez Wykonawcę Zamawiającemu, lub które Wykonawca pozyska jako podmiot przetwarzający działający w imieniu Zamawiającego, o fakcie rozpoczęcia przetwarzania tych danych osobowych przez Zamawiającego.</w:t>
      </w:r>
    </w:p>
    <w:p w14:paraId="02CB5B31" w14:textId="77777777" w:rsidR="005B0CA2" w:rsidRPr="00937E9E" w:rsidRDefault="005B0CA2" w:rsidP="005B0CA2">
      <w:pPr>
        <w:spacing w:line="260" w:lineRule="atLeast"/>
        <w:ind w:left="284" w:right="49" w:hanging="426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>4.</w:t>
      </w:r>
      <w:r w:rsidRPr="00937E9E">
        <w:rPr>
          <w:rFonts w:ascii="Verdana" w:hAnsi="Verdana"/>
          <w:sz w:val="20"/>
          <w:szCs w:val="20"/>
          <w:lang w:eastAsia="pl-PL"/>
        </w:rPr>
        <w:tab/>
        <w:t xml:space="preserve">Obowiązek, o którym mowa w ust. 3 zostanie wykonany poprzez przekazanie osobom, których dane osobowe przetwarza Zamawiający, aktualnej klauzuli informacyjnej dostępnej na stronie internetowej https://www.gov.pl/web/gddkia/przetwarzanie-danych-osobowych-pracownikow-wykonawcow-i-podwykonawcow </w:t>
      </w:r>
      <w:r w:rsidRPr="00937E9E">
        <w:rPr>
          <w:rFonts w:ascii="Verdana" w:hAnsi="Verdana"/>
          <w:sz w:val="20"/>
          <w:szCs w:val="20"/>
          <w:lang w:eastAsia="pl-PL"/>
        </w:rPr>
        <w:br/>
        <w:t>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aktu umowy.</w:t>
      </w:r>
    </w:p>
    <w:p w14:paraId="4E761914" w14:textId="77777777" w:rsidR="005B0CA2" w:rsidRPr="00937E9E" w:rsidRDefault="005B0CA2" w:rsidP="005B0CA2">
      <w:pPr>
        <w:spacing w:line="260" w:lineRule="atLeast"/>
        <w:ind w:left="284" w:right="49" w:hanging="426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>5.</w:t>
      </w:r>
      <w:r w:rsidRPr="00937E9E">
        <w:rPr>
          <w:rFonts w:ascii="Verdana" w:hAnsi="Verdana"/>
          <w:sz w:val="20"/>
          <w:szCs w:val="20"/>
          <w:lang w:eastAsia="pl-PL"/>
        </w:rPr>
        <w:tab/>
        <w:t>Wykonawca ponosi wobec Zamawiającego pełną odpowiedzialność z tytułu niewykonania lub nienależytego wykonania obowiązków wskazanych powyżej.</w:t>
      </w:r>
    </w:p>
    <w:p w14:paraId="23ACE98A" w14:textId="77777777" w:rsidR="00A4254E" w:rsidRPr="00937E9E" w:rsidRDefault="00A4254E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3B88125F" w14:textId="77777777" w:rsidR="00693D57" w:rsidRPr="00937E9E" w:rsidRDefault="00CA0099" w:rsidP="00693D57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14</w:t>
      </w:r>
    </w:p>
    <w:p w14:paraId="6E35AC09" w14:textId="77777777" w:rsidR="00693D57" w:rsidRPr="00937E9E" w:rsidRDefault="00693D57" w:rsidP="00693D57">
      <w:pPr>
        <w:widowControl w:val="0"/>
        <w:numPr>
          <w:ilvl w:val="0"/>
          <w:numId w:val="38"/>
        </w:numPr>
        <w:spacing w:line="276" w:lineRule="auto"/>
        <w:ind w:left="283" w:hanging="425"/>
        <w:contextualSpacing/>
        <w:jc w:val="both"/>
        <w:rPr>
          <w:rFonts w:ascii="Verdana" w:hAnsi="Verdana"/>
          <w:b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Wykonawca nie może dokonać zastawienia lub przeniesienia, w szczególności: cesji, przekazu, sprzedaży, jakiejkolwiek wierzytelności wynikającej z umowy lub jej części, </w:t>
      </w:r>
      <w:r w:rsidRPr="00937E9E">
        <w:rPr>
          <w:rFonts w:ascii="Verdana" w:hAnsi="Verdana"/>
          <w:sz w:val="20"/>
          <w:szCs w:val="20"/>
          <w:lang w:eastAsia="pl-PL"/>
        </w:rPr>
        <w:br/>
        <w:t xml:space="preserve">jak również korzyści wynikającej z umowy lub udziału w niej, na osoby trzecie, </w:t>
      </w:r>
      <w:r w:rsidRPr="00937E9E">
        <w:rPr>
          <w:rFonts w:ascii="Verdana" w:hAnsi="Verdana"/>
          <w:sz w:val="20"/>
          <w:szCs w:val="20"/>
          <w:lang w:eastAsia="pl-PL"/>
        </w:rPr>
        <w:br/>
        <w:t>bez uprzedniej pisemnej zgody Zamawiającego.</w:t>
      </w:r>
    </w:p>
    <w:p w14:paraId="1C15DA32" w14:textId="77777777" w:rsidR="00693D57" w:rsidRPr="00937E9E" w:rsidRDefault="00693D57" w:rsidP="00693D57">
      <w:pPr>
        <w:widowControl w:val="0"/>
        <w:numPr>
          <w:ilvl w:val="0"/>
          <w:numId w:val="38"/>
        </w:numPr>
        <w:spacing w:line="276" w:lineRule="auto"/>
        <w:ind w:left="283" w:hanging="425"/>
        <w:contextualSpacing/>
        <w:jc w:val="both"/>
        <w:rPr>
          <w:rFonts w:ascii="Verdana" w:hAnsi="Verdana"/>
          <w:b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>Cesja, przelew lub czynność wywołująca podobne skutki dokonane bez pisemnej zgody Zamawiającego są względem Zamawiającego bezskuteczne.</w:t>
      </w:r>
    </w:p>
    <w:p w14:paraId="3E65369D" w14:textId="7F3C520F" w:rsidR="004A766E" w:rsidDel="006C74AF" w:rsidRDefault="004A766E" w:rsidP="008074BB">
      <w:pPr>
        <w:spacing w:line="260" w:lineRule="atLeast"/>
        <w:rPr>
          <w:del w:id="4" w:author="Marcin Wróblewski" w:date="2022-09-11T16:57:00Z"/>
          <w:rFonts w:ascii="Verdana" w:hAnsi="Verdana" w:cs="Tahoma"/>
          <w:bCs/>
          <w:sz w:val="20"/>
          <w:szCs w:val="20"/>
        </w:rPr>
      </w:pPr>
    </w:p>
    <w:p w14:paraId="5FEED28B" w14:textId="77777777" w:rsidR="004A766E" w:rsidRDefault="004A766E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47344CBB" w14:textId="4BED0BE9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15</w:t>
      </w:r>
    </w:p>
    <w:p w14:paraId="3C707F85" w14:textId="77777777" w:rsidR="00A47912" w:rsidRPr="00937E9E" w:rsidRDefault="00A47912" w:rsidP="0064618E">
      <w:pPr>
        <w:spacing w:line="260" w:lineRule="atLeast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Wszelkie zmiany niniejszej umowy wymagają pod ryg</w:t>
      </w:r>
      <w:r w:rsidR="00693D57" w:rsidRPr="00937E9E">
        <w:rPr>
          <w:rFonts w:ascii="Verdana" w:hAnsi="Verdana" w:cs="Tahoma"/>
          <w:sz w:val="20"/>
          <w:szCs w:val="20"/>
        </w:rPr>
        <w:t>orem nieważności formy pisemnej, chyba że zapisy umowy stanowią inaczej.</w:t>
      </w:r>
    </w:p>
    <w:p w14:paraId="42D8E623" w14:textId="6757C6F7" w:rsidR="005B2F7B" w:rsidRDefault="005B2F7B" w:rsidP="0064618E">
      <w:pPr>
        <w:spacing w:line="260" w:lineRule="atLeast"/>
        <w:jc w:val="center"/>
        <w:rPr>
          <w:ins w:id="5" w:author="Tworek Michał" w:date="2022-10-10T13:01:00Z"/>
          <w:rFonts w:ascii="Verdana" w:hAnsi="Verdana" w:cs="Tahoma"/>
          <w:bCs/>
          <w:sz w:val="20"/>
          <w:szCs w:val="20"/>
        </w:rPr>
      </w:pPr>
    </w:p>
    <w:p w14:paraId="2D78D9BB" w14:textId="1045B946" w:rsidR="007C2613" w:rsidRDefault="007C2613" w:rsidP="0064618E">
      <w:pPr>
        <w:spacing w:line="260" w:lineRule="atLeast"/>
        <w:jc w:val="center"/>
        <w:rPr>
          <w:ins w:id="6" w:author="Tworek Michał" w:date="2022-10-10T13:01:00Z"/>
          <w:rFonts w:ascii="Verdana" w:hAnsi="Verdana" w:cs="Tahoma"/>
          <w:bCs/>
          <w:sz w:val="20"/>
          <w:szCs w:val="20"/>
        </w:rPr>
      </w:pPr>
    </w:p>
    <w:p w14:paraId="5DE159D7" w14:textId="4825168A" w:rsidR="007C2613" w:rsidRDefault="007C2613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51DE872C" w14:textId="77777777" w:rsidR="008074BB" w:rsidRPr="00937E9E" w:rsidRDefault="008074BB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160197DF" w14:textId="77777777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lastRenderedPageBreak/>
        <w:t>§ 16</w:t>
      </w:r>
    </w:p>
    <w:p w14:paraId="562C009B" w14:textId="7EFA8090" w:rsidR="00A47912" w:rsidRPr="00937E9E" w:rsidRDefault="00A47912" w:rsidP="0064618E">
      <w:pPr>
        <w:spacing w:line="260" w:lineRule="atLeast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Wszelkie</w:t>
      </w:r>
      <w:r w:rsidR="005B0CA2" w:rsidRPr="00937E9E">
        <w:rPr>
          <w:rFonts w:ascii="Verdana" w:hAnsi="Verdana" w:cs="Tahoma"/>
          <w:sz w:val="20"/>
          <w:szCs w:val="20"/>
        </w:rPr>
        <w:t xml:space="preserve"> spory powstałe w związku z nie</w:t>
      </w:r>
      <w:r w:rsidRPr="00937E9E">
        <w:rPr>
          <w:rFonts w:ascii="Verdana" w:hAnsi="Verdana" w:cs="Tahoma"/>
          <w:sz w:val="20"/>
          <w:szCs w:val="20"/>
        </w:rPr>
        <w:t>wykonaniem lub nienależytym wykonaniem niniejszej umowy strony poddają pod rozstrzygnięcie sądu właściwego dla siedziby Zamawiającego</w:t>
      </w:r>
      <w:r w:rsidR="005B7BDE">
        <w:rPr>
          <w:rFonts w:ascii="Verdana" w:hAnsi="Verdana" w:cs="Tahoma"/>
          <w:sz w:val="20"/>
          <w:szCs w:val="20"/>
        </w:rPr>
        <w:t xml:space="preserve"> – Oddziału w Kielcach</w:t>
      </w:r>
      <w:r w:rsidRPr="00937E9E">
        <w:rPr>
          <w:rFonts w:ascii="Verdana" w:hAnsi="Verdana" w:cs="Tahoma"/>
          <w:sz w:val="20"/>
          <w:szCs w:val="20"/>
        </w:rPr>
        <w:t>.</w:t>
      </w:r>
    </w:p>
    <w:p w14:paraId="712015CB" w14:textId="77777777" w:rsidR="00A4254E" w:rsidRPr="00937E9E" w:rsidRDefault="00A4254E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76F104A1" w14:textId="77777777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17</w:t>
      </w:r>
    </w:p>
    <w:p w14:paraId="174B864F" w14:textId="77777777" w:rsidR="00A47912" w:rsidRPr="00937E9E" w:rsidRDefault="00A47912" w:rsidP="0064618E">
      <w:pPr>
        <w:spacing w:line="260" w:lineRule="atLeast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 sprawach nieuregulowanych niniejszą umową stosuje</w:t>
      </w:r>
      <w:r w:rsidR="005B0CA2" w:rsidRPr="00937E9E">
        <w:rPr>
          <w:rFonts w:ascii="Verdana" w:hAnsi="Verdana" w:cs="Tahoma"/>
          <w:sz w:val="20"/>
          <w:szCs w:val="20"/>
        </w:rPr>
        <w:t xml:space="preserve"> się przepisy Kodeksu cywilnego oraz</w:t>
      </w:r>
      <w:r w:rsidRPr="00937E9E">
        <w:rPr>
          <w:rFonts w:ascii="Verdana" w:hAnsi="Verdana" w:cs="Tahoma"/>
          <w:sz w:val="20"/>
          <w:szCs w:val="20"/>
        </w:rPr>
        <w:t xml:space="preserve"> ustawy Prawo budowlane.</w:t>
      </w:r>
    </w:p>
    <w:p w14:paraId="476C34E1" w14:textId="77777777" w:rsidR="00753B20" w:rsidRPr="00937E9E" w:rsidRDefault="00753B20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1D356DB6" w14:textId="77777777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18</w:t>
      </w:r>
    </w:p>
    <w:p w14:paraId="25BEAE05" w14:textId="77777777" w:rsidR="00A47912" w:rsidRPr="00937E9E" w:rsidRDefault="00A47912" w:rsidP="0064618E">
      <w:pPr>
        <w:spacing w:line="260" w:lineRule="atLeast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Umowę sporządzono w dwóch jednobrzmiących egzemplarzach, jeden dla Wykonawcy </w:t>
      </w:r>
      <w:r w:rsidR="005B0CA2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>oraz jeden dla Zamawiającego.</w:t>
      </w:r>
    </w:p>
    <w:p w14:paraId="1F26B38F" w14:textId="77777777" w:rsidR="00753B20" w:rsidRPr="00937E9E" w:rsidRDefault="00753B20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2AC34234" w14:textId="77777777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19</w:t>
      </w:r>
    </w:p>
    <w:p w14:paraId="1FCF82C9" w14:textId="77777777" w:rsidR="00A47912" w:rsidRPr="00937E9E" w:rsidRDefault="00A47912" w:rsidP="0064618E">
      <w:pPr>
        <w:spacing w:line="260" w:lineRule="atLeast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Integraln</w:t>
      </w:r>
      <w:r w:rsidR="00693D57" w:rsidRPr="00937E9E">
        <w:rPr>
          <w:rFonts w:ascii="Verdana" w:hAnsi="Verdana" w:cs="Tahoma"/>
          <w:sz w:val="20"/>
          <w:szCs w:val="20"/>
        </w:rPr>
        <w:t>ą część niniejszej umowy stanow</w:t>
      </w:r>
      <w:r w:rsidR="00707966" w:rsidRPr="00937E9E">
        <w:rPr>
          <w:rFonts w:ascii="Verdana" w:hAnsi="Verdana" w:cs="Tahoma"/>
          <w:sz w:val="20"/>
          <w:szCs w:val="20"/>
        </w:rPr>
        <w:t>i</w:t>
      </w:r>
      <w:r w:rsidR="00693D57" w:rsidRPr="00937E9E">
        <w:rPr>
          <w:rFonts w:ascii="Verdana" w:hAnsi="Verdana" w:cs="Tahoma"/>
          <w:sz w:val="20"/>
          <w:szCs w:val="20"/>
        </w:rPr>
        <w:t>ą</w:t>
      </w:r>
      <w:r w:rsidRPr="00937E9E">
        <w:rPr>
          <w:rFonts w:ascii="Verdana" w:hAnsi="Verdana" w:cs="Tahoma"/>
          <w:sz w:val="20"/>
          <w:szCs w:val="20"/>
        </w:rPr>
        <w:t>:</w:t>
      </w:r>
    </w:p>
    <w:p w14:paraId="76D90DD7" w14:textId="153064B6" w:rsidR="00E308A2" w:rsidRPr="00937E9E" w:rsidRDefault="008074BB" w:rsidP="00E308A2">
      <w:pPr>
        <w:numPr>
          <w:ilvl w:val="0"/>
          <w:numId w:val="11"/>
        </w:numPr>
        <w:tabs>
          <w:tab w:val="clear" w:pos="720"/>
          <w:tab w:val="num" w:pos="284"/>
        </w:tabs>
        <w:spacing w:line="260" w:lineRule="atLeast"/>
        <w:ind w:left="709" w:hanging="425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F</w:t>
      </w:r>
      <w:r w:rsidR="00E308A2" w:rsidRPr="00937E9E">
        <w:rPr>
          <w:rFonts w:ascii="Verdana" w:hAnsi="Verdana" w:cs="Tahoma"/>
          <w:sz w:val="20"/>
          <w:szCs w:val="20"/>
        </w:rPr>
        <w:t>ormularz ofertowy</w:t>
      </w:r>
      <w:r w:rsidR="00EF4ACD" w:rsidRPr="00937E9E">
        <w:rPr>
          <w:rFonts w:ascii="Verdana" w:hAnsi="Verdana" w:cs="Tahoma"/>
          <w:sz w:val="20"/>
          <w:szCs w:val="20"/>
        </w:rPr>
        <w:t xml:space="preserve"> wypełniony</w:t>
      </w:r>
      <w:r w:rsidR="00E308A2" w:rsidRPr="00937E9E">
        <w:rPr>
          <w:rFonts w:ascii="Verdana" w:hAnsi="Verdana" w:cs="Tahoma"/>
          <w:sz w:val="20"/>
          <w:szCs w:val="20"/>
        </w:rPr>
        <w:t xml:space="preserve"> przez Wykonawcę,</w:t>
      </w:r>
    </w:p>
    <w:p w14:paraId="7FF4F37A" w14:textId="77777777" w:rsidR="00DB1032" w:rsidRPr="00937E9E" w:rsidRDefault="005B0CA2" w:rsidP="0064618E">
      <w:pPr>
        <w:numPr>
          <w:ilvl w:val="0"/>
          <w:numId w:val="11"/>
        </w:numPr>
        <w:tabs>
          <w:tab w:val="clear" w:pos="720"/>
          <w:tab w:val="num" w:pos="284"/>
        </w:tabs>
        <w:spacing w:line="260" w:lineRule="atLeast"/>
        <w:ind w:left="284" w:firstLine="0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Opis Przedmiotu Z</w:t>
      </w:r>
      <w:r w:rsidR="00A47912" w:rsidRPr="00937E9E">
        <w:rPr>
          <w:rFonts w:ascii="Verdana" w:hAnsi="Verdana" w:cs="Tahoma"/>
          <w:sz w:val="20"/>
          <w:szCs w:val="20"/>
        </w:rPr>
        <w:t>amówienia</w:t>
      </w:r>
      <w:r w:rsidRPr="00937E9E">
        <w:rPr>
          <w:rFonts w:ascii="Verdana" w:hAnsi="Verdana" w:cs="Tahoma"/>
          <w:sz w:val="20"/>
          <w:szCs w:val="20"/>
        </w:rPr>
        <w:t>,</w:t>
      </w:r>
      <w:bookmarkStart w:id="7" w:name="_GoBack"/>
      <w:bookmarkEnd w:id="7"/>
    </w:p>
    <w:p w14:paraId="732D919E" w14:textId="2F11702F" w:rsidR="009E09B2" w:rsidRPr="00937E9E" w:rsidRDefault="008074BB" w:rsidP="0064618E">
      <w:pPr>
        <w:numPr>
          <w:ilvl w:val="0"/>
          <w:numId w:val="11"/>
        </w:numPr>
        <w:tabs>
          <w:tab w:val="clear" w:pos="720"/>
          <w:tab w:val="num" w:pos="284"/>
        </w:tabs>
        <w:spacing w:line="260" w:lineRule="atLeast"/>
        <w:ind w:left="284" w:firstLine="0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U</w:t>
      </w:r>
      <w:r w:rsidR="009E09B2" w:rsidRPr="00937E9E">
        <w:rPr>
          <w:rFonts w:ascii="Verdana" w:hAnsi="Verdana" w:cs="Tahoma"/>
          <w:sz w:val="20"/>
          <w:szCs w:val="20"/>
        </w:rPr>
        <w:t>mowa o powierzenie przetwarzania danych osobowych</w:t>
      </w:r>
      <w:r w:rsidR="005B0CA2" w:rsidRPr="00937E9E">
        <w:rPr>
          <w:rFonts w:ascii="Verdana" w:hAnsi="Verdana" w:cs="Tahoma"/>
          <w:sz w:val="20"/>
          <w:szCs w:val="20"/>
        </w:rPr>
        <w:t>.</w:t>
      </w:r>
    </w:p>
    <w:p w14:paraId="363855CE" w14:textId="77777777" w:rsidR="0080727F" w:rsidRPr="00937E9E" w:rsidRDefault="0080727F" w:rsidP="0064618E">
      <w:pPr>
        <w:spacing w:line="260" w:lineRule="atLeast"/>
        <w:contextualSpacing/>
        <w:jc w:val="center"/>
        <w:rPr>
          <w:rFonts w:ascii="Verdana" w:eastAsia="Calibri" w:hAnsi="Verdana"/>
          <w:b/>
          <w:sz w:val="20"/>
          <w:szCs w:val="20"/>
        </w:rPr>
      </w:pPr>
    </w:p>
    <w:p w14:paraId="2A409FF8" w14:textId="77777777" w:rsidR="00671451" w:rsidRPr="00937E9E" w:rsidRDefault="00671451" w:rsidP="0064618E">
      <w:pPr>
        <w:spacing w:line="260" w:lineRule="atLeast"/>
        <w:contextualSpacing/>
        <w:jc w:val="center"/>
        <w:rPr>
          <w:rFonts w:ascii="Verdana" w:eastAsia="Calibri" w:hAnsi="Verdana"/>
          <w:b/>
          <w:sz w:val="20"/>
          <w:szCs w:val="20"/>
        </w:rPr>
      </w:pPr>
    </w:p>
    <w:p w14:paraId="0C45C8A9" w14:textId="77777777" w:rsidR="0079601B" w:rsidRPr="00937E9E" w:rsidRDefault="0079601B" w:rsidP="0064618E">
      <w:pPr>
        <w:spacing w:line="260" w:lineRule="atLeast"/>
        <w:contextualSpacing/>
        <w:jc w:val="center"/>
        <w:rPr>
          <w:rFonts w:ascii="Verdana" w:eastAsia="Calibri" w:hAnsi="Verdana"/>
          <w:b/>
          <w:sz w:val="20"/>
          <w:szCs w:val="20"/>
        </w:rPr>
      </w:pPr>
    </w:p>
    <w:p w14:paraId="6C2FAD85" w14:textId="77777777" w:rsidR="00A47912" w:rsidRPr="00937E9E" w:rsidRDefault="00A47912" w:rsidP="0064618E">
      <w:pPr>
        <w:spacing w:line="260" w:lineRule="atLeast"/>
        <w:contextualSpacing/>
        <w:jc w:val="center"/>
        <w:rPr>
          <w:rFonts w:ascii="Verdana" w:eastAsia="Calibri" w:hAnsi="Verdana"/>
          <w:b/>
          <w:sz w:val="20"/>
          <w:szCs w:val="20"/>
        </w:rPr>
      </w:pPr>
      <w:r w:rsidRPr="00937E9E">
        <w:rPr>
          <w:rFonts w:ascii="Verdana" w:eastAsia="Calibri" w:hAnsi="Verdana"/>
          <w:b/>
          <w:sz w:val="20"/>
          <w:szCs w:val="20"/>
        </w:rPr>
        <w:t>ZAMAWIAJĄCY</w:t>
      </w:r>
      <w:r w:rsidRPr="00937E9E">
        <w:rPr>
          <w:rFonts w:ascii="Verdana" w:eastAsia="Calibri" w:hAnsi="Verdana"/>
          <w:b/>
          <w:sz w:val="20"/>
          <w:szCs w:val="20"/>
        </w:rPr>
        <w:tab/>
      </w:r>
      <w:r w:rsidRPr="00937E9E">
        <w:rPr>
          <w:rFonts w:ascii="Verdana" w:eastAsia="Calibri" w:hAnsi="Verdana"/>
          <w:b/>
          <w:sz w:val="20"/>
          <w:szCs w:val="20"/>
        </w:rPr>
        <w:tab/>
      </w:r>
      <w:r w:rsidRPr="00937E9E">
        <w:rPr>
          <w:rFonts w:ascii="Verdana" w:eastAsia="Calibri" w:hAnsi="Verdana"/>
          <w:b/>
          <w:sz w:val="20"/>
          <w:szCs w:val="20"/>
        </w:rPr>
        <w:tab/>
      </w:r>
      <w:r w:rsidRPr="00937E9E">
        <w:rPr>
          <w:rFonts w:ascii="Verdana" w:eastAsia="Calibri" w:hAnsi="Verdana"/>
          <w:b/>
          <w:sz w:val="20"/>
          <w:szCs w:val="20"/>
        </w:rPr>
        <w:tab/>
      </w:r>
      <w:r w:rsidRPr="00937E9E">
        <w:rPr>
          <w:rFonts w:ascii="Verdana" w:eastAsia="Calibri" w:hAnsi="Verdana"/>
          <w:b/>
          <w:sz w:val="20"/>
          <w:szCs w:val="20"/>
        </w:rPr>
        <w:tab/>
      </w:r>
      <w:r w:rsidRPr="00937E9E">
        <w:rPr>
          <w:rFonts w:ascii="Verdana" w:eastAsia="Calibri" w:hAnsi="Verdana"/>
          <w:b/>
          <w:sz w:val="20"/>
          <w:szCs w:val="20"/>
        </w:rPr>
        <w:tab/>
        <w:t>WYKONAWCA</w:t>
      </w:r>
    </w:p>
    <w:sectPr w:rsidR="00A47912" w:rsidRPr="00937E9E" w:rsidSect="009948DA">
      <w:pgSz w:w="11906" w:h="16838"/>
      <w:pgMar w:top="1135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F5E71" w14:textId="77777777" w:rsidR="00FD3F44" w:rsidRDefault="00FD3F44" w:rsidP="00510567">
      <w:r>
        <w:separator/>
      </w:r>
    </w:p>
  </w:endnote>
  <w:endnote w:type="continuationSeparator" w:id="0">
    <w:p w14:paraId="1E5B2185" w14:textId="77777777" w:rsidR="00FD3F44" w:rsidRDefault="00FD3F44" w:rsidP="00510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60E9AD" w14:textId="77777777" w:rsidR="00FD3F44" w:rsidRDefault="00FD3F44" w:rsidP="00510567">
      <w:r>
        <w:separator/>
      </w:r>
    </w:p>
  </w:footnote>
  <w:footnote w:type="continuationSeparator" w:id="0">
    <w:p w14:paraId="01EE19ED" w14:textId="77777777" w:rsidR="00FD3F44" w:rsidRDefault="00FD3F44" w:rsidP="00510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multilevel"/>
    <w:tmpl w:val="7C70410A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B49F7"/>
    <w:multiLevelType w:val="hybridMultilevel"/>
    <w:tmpl w:val="1EA27F1C"/>
    <w:lvl w:ilvl="0" w:tplc="F14819B8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207ADA"/>
    <w:multiLevelType w:val="hybridMultilevel"/>
    <w:tmpl w:val="C22CBFEE"/>
    <w:lvl w:ilvl="0" w:tplc="5F70C53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B21DF5"/>
    <w:multiLevelType w:val="hybridMultilevel"/>
    <w:tmpl w:val="FB4E7FE8"/>
    <w:lvl w:ilvl="0" w:tplc="5A4A2C20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6200E0"/>
    <w:multiLevelType w:val="hybridMultilevel"/>
    <w:tmpl w:val="32569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912F2"/>
    <w:multiLevelType w:val="multilevel"/>
    <w:tmpl w:val="A5EA9FEE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45093A"/>
    <w:multiLevelType w:val="hybridMultilevel"/>
    <w:tmpl w:val="D7707C10"/>
    <w:lvl w:ilvl="0" w:tplc="04150011">
      <w:start w:val="1"/>
      <w:numFmt w:val="decimal"/>
      <w:lvlText w:val="%1)"/>
      <w:lvlJc w:val="left"/>
      <w:pPr>
        <w:ind w:left="78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6E220A0"/>
    <w:multiLevelType w:val="hybridMultilevel"/>
    <w:tmpl w:val="84E254D2"/>
    <w:lvl w:ilvl="0" w:tplc="1A60548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6263C"/>
    <w:multiLevelType w:val="hybridMultilevel"/>
    <w:tmpl w:val="06BC9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412A1"/>
    <w:multiLevelType w:val="hybridMultilevel"/>
    <w:tmpl w:val="D5BAF20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1F44738"/>
    <w:multiLevelType w:val="hybridMultilevel"/>
    <w:tmpl w:val="D2828706"/>
    <w:lvl w:ilvl="0" w:tplc="64069000">
      <w:start w:val="1"/>
      <w:numFmt w:val="bullet"/>
      <w:lvlText w:val=""/>
      <w:lvlJc w:val="left"/>
      <w:pPr>
        <w:ind w:left="24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11" w15:restartNumberingAfterBreak="0">
    <w:nsid w:val="263D18B9"/>
    <w:multiLevelType w:val="hybridMultilevel"/>
    <w:tmpl w:val="BAC81794"/>
    <w:lvl w:ilvl="0" w:tplc="FF7CF818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978C9"/>
    <w:multiLevelType w:val="hybridMultilevel"/>
    <w:tmpl w:val="95823F46"/>
    <w:lvl w:ilvl="0" w:tplc="B02888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D3F0FEE"/>
    <w:multiLevelType w:val="hybridMultilevel"/>
    <w:tmpl w:val="7D825F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D2301B"/>
    <w:multiLevelType w:val="hybridMultilevel"/>
    <w:tmpl w:val="FC38957E"/>
    <w:lvl w:ilvl="0" w:tplc="C708F2C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15" w15:restartNumberingAfterBreak="0">
    <w:nsid w:val="321D40EC"/>
    <w:multiLevelType w:val="hybridMultilevel"/>
    <w:tmpl w:val="548A9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425592"/>
    <w:multiLevelType w:val="hybridMultilevel"/>
    <w:tmpl w:val="4E769BCA"/>
    <w:lvl w:ilvl="0" w:tplc="27263C9C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EB7087"/>
    <w:multiLevelType w:val="hybridMultilevel"/>
    <w:tmpl w:val="4F922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664F02"/>
    <w:multiLevelType w:val="multilevel"/>
    <w:tmpl w:val="8E0AA46A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9EB32B3"/>
    <w:multiLevelType w:val="hybridMultilevel"/>
    <w:tmpl w:val="7E668C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A6D215B"/>
    <w:multiLevelType w:val="hybridMultilevel"/>
    <w:tmpl w:val="9CC02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940943"/>
    <w:multiLevelType w:val="hybridMultilevel"/>
    <w:tmpl w:val="922641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B72225"/>
    <w:multiLevelType w:val="hybridMultilevel"/>
    <w:tmpl w:val="D30AD0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F77A3"/>
    <w:multiLevelType w:val="hybridMultilevel"/>
    <w:tmpl w:val="AFBC3E76"/>
    <w:lvl w:ilvl="0" w:tplc="9C54B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3B60A0"/>
    <w:multiLevelType w:val="hybridMultilevel"/>
    <w:tmpl w:val="92040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BA31EE"/>
    <w:multiLevelType w:val="hybridMultilevel"/>
    <w:tmpl w:val="516C33A6"/>
    <w:lvl w:ilvl="0" w:tplc="23C6ADC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D998596E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BF00DD2"/>
    <w:multiLevelType w:val="hybridMultilevel"/>
    <w:tmpl w:val="E9C48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1E27A2"/>
    <w:multiLevelType w:val="hybridMultilevel"/>
    <w:tmpl w:val="09D80036"/>
    <w:lvl w:ilvl="0" w:tplc="8A32216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600E09"/>
    <w:multiLevelType w:val="hybridMultilevel"/>
    <w:tmpl w:val="6BBA5AAA"/>
    <w:lvl w:ilvl="0" w:tplc="FFFFFFFF">
      <w:start w:val="1"/>
      <w:numFmt w:val="lowerLetter"/>
      <w:lvlText w:val="%1)"/>
      <w:lvlJc w:val="left"/>
      <w:pPr>
        <w:ind w:left="1146" w:hanging="360"/>
      </w:pPr>
      <w:rPr>
        <w:sz w:val="24"/>
      </w:rPr>
    </w:lvl>
    <w:lvl w:ilvl="1" w:tplc="FFFFFFFF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>
      <w:start w:val="1"/>
      <w:numFmt w:val="lowerLetter"/>
      <w:lvlText w:val="%5."/>
      <w:lvlJc w:val="left"/>
      <w:pPr>
        <w:ind w:left="4026" w:hanging="360"/>
      </w:pPr>
    </w:lvl>
    <w:lvl w:ilvl="5" w:tplc="FFFFFFFF">
      <w:start w:val="1"/>
      <w:numFmt w:val="lowerRoman"/>
      <w:lvlText w:val="%6."/>
      <w:lvlJc w:val="right"/>
      <w:pPr>
        <w:ind w:left="4746" w:hanging="180"/>
      </w:pPr>
    </w:lvl>
    <w:lvl w:ilvl="6" w:tplc="FFFFFFFF">
      <w:start w:val="1"/>
      <w:numFmt w:val="decimal"/>
      <w:lvlText w:val="%7."/>
      <w:lvlJc w:val="left"/>
      <w:pPr>
        <w:ind w:left="5466" w:hanging="360"/>
      </w:pPr>
    </w:lvl>
    <w:lvl w:ilvl="7" w:tplc="FFFFFFFF">
      <w:start w:val="1"/>
      <w:numFmt w:val="lowerLetter"/>
      <w:lvlText w:val="%8."/>
      <w:lvlJc w:val="left"/>
      <w:pPr>
        <w:ind w:left="6186" w:hanging="360"/>
      </w:pPr>
    </w:lvl>
    <w:lvl w:ilvl="8" w:tplc="FFFFFFFF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020270B"/>
    <w:multiLevelType w:val="hybridMultilevel"/>
    <w:tmpl w:val="4788AFF6"/>
    <w:lvl w:ilvl="0" w:tplc="ACFA9E52">
      <w:start w:val="4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0" w15:restartNumberingAfterBreak="0">
    <w:nsid w:val="592A6877"/>
    <w:multiLevelType w:val="hybridMultilevel"/>
    <w:tmpl w:val="57782F8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0C2D3B"/>
    <w:multiLevelType w:val="hybridMultilevel"/>
    <w:tmpl w:val="E1DC62B0"/>
    <w:lvl w:ilvl="0" w:tplc="0742F3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3C4CAF"/>
    <w:multiLevelType w:val="hybridMultilevel"/>
    <w:tmpl w:val="D07E187E"/>
    <w:lvl w:ilvl="0" w:tplc="1FCAD8C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11E0CA2"/>
    <w:multiLevelType w:val="hybridMultilevel"/>
    <w:tmpl w:val="F822CF8A"/>
    <w:lvl w:ilvl="0" w:tplc="6B12F6C0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1956805"/>
    <w:multiLevelType w:val="hybridMultilevel"/>
    <w:tmpl w:val="0B96B320"/>
    <w:lvl w:ilvl="0" w:tplc="6E9CF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ABA377E"/>
    <w:multiLevelType w:val="hybridMultilevel"/>
    <w:tmpl w:val="30405EA8"/>
    <w:lvl w:ilvl="0" w:tplc="52784B6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DE00740"/>
    <w:multiLevelType w:val="hybridMultilevel"/>
    <w:tmpl w:val="6BBA5AAA"/>
    <w:lvl w:ilvl="0" w:tplc="3BF487BA">
      <w:start w:val="1"/>
      <w:numFmt w:val="lowerLetter"/>
      <w:lvlText w:val="%1)"/>
      <w:lvlJc w:val="left"/>
      <w:pPr>
        <w:ind w:left="1146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E12695A"/>
    <w:multiLevelType w:val="hybridMultilevel"/>
    <w:tmpl w:val="D804D3DC"/>
    <w:lvl w:ilvl="0" w:tplc="5A20F9A6">
      <w:start w:val="3"/>
      <w:numFmt w:val="decimal"/>
      <w:lvlText w:val="%1)"/>
      <w:lvlJc w:val="left"/>
      <w:pPr>
        <w:ind w:left="33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052" w:hanging="360"/>
      </w:pPr>
    </w:lvl>
    <w:lvl w:ilvl="2" w:tplc="0415001B" w:tentative="1">
      <w:start w:val="1"/>
      <w:numFmt w:val="lowerRoman"/>
      <w:lvlText w:val="%3."/>
      <w:lvlJc w:val="right"/>
      <w:pPr>
        <w:ind w:left="4772" w:hanging="180"/>
      </w:pPr>
    </w:lvl>
    <w:lvl w:ilvl="3" w:tplc="0415000F" w:tentative="1">
      <w:start w:val="1"/>
      <w:numFmt w:val="decimal"/>
      <w:lvlText w:val="%4."/>
      <w:lvlJc w:val="left"/>
      <w:pPr>
        <w:ind w:left="5492" w:hanging="360"/>
      </w:pPr>
    </w:lvl>
    <w:lvl w:ilvl="4" w:tplc="04150019" w:tentative="1">
      <w:start w:val="1"/>
      <w:numFmt w:val="lowerLetter"/>
      <w:lvlText w:val="%5."/>
      <w:lvlJc w:val="left"/>
      <w:pPr>
        <w:ind w:left="6212" w:hanging="360"/>
      </w:pPr>
    </w:lvl>
    <w:lvl w:ilvl="5" w:tplc="0415001B" w:tentative="1">
      <w:start w:val="1"/>
      <w:numFmt w:val="lowerRoman"/>
      <w:lvlText w:val="%6."/>
      <w:lvlJc w:val="right"/>
      <w:pPr>
        <w:ind w:left="6932" w:hanging="180"/>
      </w:pPr>
    </w:lvl>
    <w:lvl w:ilvl="6" w:tplc="0415000F" w:tentative="1">
      <w:start w:val="1"/>
      <w:numFmt w:val="decimal"/>
      <w:lvlText w:val="%7."/>
      <w:lvlJc w:val="left"/>
      <w:pPr>
        <w:ind w:left="7652" w:hanging="360"/>
      </w:pPr>
    </w:lvl>
    <w:lvl w:ilvl="7" w:tplc="04150019" w:tentative="1">
      <w:start w:val="1"/>
      <w:numFmt w:val="lowerLetter"/>
      <w:lvlText w:val="%8."/>
      <w:lvlJc w:val="left"/>
      <w:pPr>
        <w:ind w:left="8372" w:hanging="360"/>
      </w:pPr>
    </w:lvl>
    <w:lvl w:ilvl="8" w:tplc="0415001B" w:tentative="1">
      <w:start w:val="1"/>
      <w:numFmt w:val="lowerRoman"/>
      <w:lvlText w:val="%9."/>
      <w:lvlJc w:val="right"/>
      <w:pPr>
        <w:ind w:left="9092" w:hanging="180"/>
      </w:pPr>
    </w:lvl>
  </w:abstractNum>
  <w:abstractNum w:abstractNumId="38" w15:restartNumberingAfterBreak="0">
    <w:nsid w:val="739E3FC3"/>
    <w:multiLevelType w:val="hybridMultilevel"/>
    <w:tmpl w:val="3AF8B658"/>
    <w:lvl w:ilvl="0" w:tplc="976471D6">
      <w:start w:val="1"/>
      <w:numFmt w:val="decimal"/>
      <w:lvlText w:val="%1)"/>
      <w:lvlJc w:val="left"/>
      <w:pPr>
        <w:ind w:left="1080" w:hanging="360"/>
      </w:pPr>
      <w:rPr>
        <w:rFonts w:ascii="Verdana" w:eastAsia="Calibri" w:hAnsi="Verdana" w:cs="Times New Roman"/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62D62D4"/>
    <w:multiLevelType w:val="hybridMultilevel"/>
    <w:tmpl w:val="B2F298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91732E"/>
    <w:multiLevelType w:val="hybridMultilevel"/>
    <w:tmpl w:val="DFB83AE2"/>
    <w:lvl w:ilvl="0" w:tplc="52784B6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AB551FE"/>
    <w:multiLevelType w:val="hybridMultilevel"/>
    <w:tmpl w:val="8C9003BC"/>
    <w:lvl w:ilvl="0" w:tplc="6406900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F912ABB"/>
    <w:multiLevelType w:val="hybridMultilevel"/>
    <w:tmpl w:val="1E02AC72"/>
    <w:lvl w:ilvl="0" w:tplc="769493B0">
      <w:start w:val="1"/>
      <w:numFmt w:val="decimal"/>
      <w:lvlText w:val="%1)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1"/>
  </w:num>
  <w:num w:numId="11">
    <w:abstractNumId w:val="13"/>
  </w:num>
  <w:num w:numId="12">
    <w:abstractNumId w:val="33"/>
  </w:num>
  <w:num w:numId="1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38"/>
  </w:num>
  <w:num w:numId="16">
    <w:abstractNumId w:val="41"/>
  </w:num>
  <w:num w:numId="17">
    <w:abstractNumId w:val="12"/>
  </w:num>
  <w:num w:numId="18">
    <w:abstractNumId w:val="14"/>
  </w:num>
  <w:num w:numId="19">
    <w:abstractNumId w:val="42"/>
  </w:num>
  <w:num w:numId="20">
    <w:abstractNumId w:val="18"/>
  </w:num>
  <w:num w:numId="21">
    <w:abstractNumId w:val="32"/>
  </w:num>
  <w:num w:numId="22">
    <w:abstractNumId w:val="35"/>
  </w:num>
  <w:num w:numId="23">
    <w:abstractNumId w:val="40"/>
  </w:num>
  <w:num w:numId="24">
    <w:abstractNumId w:val="17"/>
  </w:num>
  <w:num w:numId="25">
    <w:abstractNumId w:val="10"/>
  </w:num>
  <w:num w:numId="26">
    <w:abstractNumId w:val="5"/>
  </w:num>
  <w:num w:numId="27">
    <w:abstractNumId w:val="39"/>
  </w:num>
  <w:num w:numId="28">
    <w:abstractNumId w:val="37"/>
  </w:num>
  <w:num w:numId="29">
    <w:abstractNumId w:val="25"/>
  </w:num>
  <w:num w:numId="30">
    <w:abstractNumId w:val="29"/>
  </w:num>
  <w:num w:numId="31">
    <w:abstractNumId w:val="2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</w:num>
  <w:num w:numId="33">
    <w:abstractNumId w:val="7"/>
  </w:num>
  <w:num w:numId="34">
    <w:abstractNumId w:val="16"/>
  </w:num>
  <w:num w:numId="35">
    <w:abstractNumId w:val="4"/>
  </w:num>
  <w:num w:numId="36">
    <w:abstractNumId w:val="24"/>
  </w:num>
  <w:num w:numId="37">
    <w:abstractNumId w:val="26"/>
  </w:num>
  <w:num w:numId="38">
    <w:abstractNumId w:val="11"/>
  </w:num>
  <w:num w:numId="39">
    <w:abstractNumId w:val="0"/>
  </w:num>
  <w:num w:numId="40">
    <w:abstractNumId w:val="22"/>
  </w:num>
  <w:num w:numId="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9"/>
  </w:num>
  <w:num w:numId="43">
    <w:abstractNumId w:val="8"/>
  </w:num>
  <w:num w:numId="44">
    <w:abstractNumId w:val="6"/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  <w:num w:numId="47">
    <w:abstractNumId w:val="2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cin Wróblewski">
    <w15:presenceInfo w15:providerId="Windows Live" w15:userId="c41a33da4307125e"/>
  </w15:person>
  <w15:person w15:author="Tworek Michał">
    <w15:presenceInfo w15:providerId="AD" w15:userId="S-1-5-21-2797994229-2454865769-3146988229-401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ED1"/>
    <w:rsid w:val="000306AF"/>
    <w:rsid w:val="00037A12"/>
    <w:rsid w:val="00043C83"/>
    <w:rsid w:val="000463C8"/>
    <w:rsid w:val="000534EF"/>
    <w:rsid w:val="0005389A"/>
    <w:rsid w:val="00056D8D"/>
    <w:rsid w:val="00056EB9"/>
    <w:rsid w:val="000663F1"/>
    <w:rsid w:val="00076DD9"/>
    <w:rsid w:val="00077B87"/>
    <w:rsid w:val="00084BBE"/>
    <w:rsid w:val="00087055"/>
    <w:rsid w:val="000923F5"/>
    <w:rsid w:val="00095A1D"/>
    <w:rsid w:val="0009739E"/>
    <w:rsid w:val="00097A9E"/>
    <w:rsid w:val="000A566E"/>
    <w:rsid w:val="000A57B2"/>
    <w:rsid w:val="000A66BB"/>
    <w:rsid w:val="000B0DF3"/>
    <w:rsid w:val="000B27EE"/>
    <w:rsid w:val="000B4043"/>
    <w:rsid w:val="000B6FF0"/>
    <w:rsid w:val="000C0704"/>
    <w:rsid w:val="000D1C90"/>
    <w:rsid w:val="000D6DF9"/>
    <w:rsid w:val="000E62F1"/>
    <w:rsid w:val="001048D4"/>
    <w:rsid w:val="0011367D"/>
    <w:rsid w:val="00113ABB"/>
    <w:rsid w:val="001275B5"/>
    <w:rsid w:val="001306C2"/>
    <w:rsid w:val="00131F7F"/>
    <w:rsid w:val="00133923"/>
    <w:rsid w:val="001550F0"/>
    <w:rsid w:val="00171B1A"/>
    <w:rsid w:val="0018513F"/>
    <w:rsid w:val="001C4766"/>
    <w:rsid w:val="001D471C"/>
    <w:rsid w:val="001D7916"/>
    <w:rsid w:val="001E6031"/>
    <w:rsid w:val="001F576E"/>
    <w:rsid w:val="00231DF0"/>
    <w:rsid w:val="00237B1D"/>
    <w:rsid w:val="002478E1"/>
    <w:rsid w:val="002711EB"/>
    <w:rsid w:val="0027612B"/>
    <w:rsid w:val="00280674"/>
    <w:rsid w:val="00285A1D"/>
    <w:rsid w:val="002870EF"/>
    <w:rsid w:val="002A09E8"/>
    <w:rsid w:val="002C6C0B"/>
    <w:rsid w:val="002D3B51"/>
    <w:rsid w:val="002E188C"/>
    <w:rsid w:val="002E288B"/>
    <w:rsid w:val="002E61B9"/>
    <w:rsid w:val="002F1D71"/>
    <w:rsid w:val="002F4F3A"/>
    <w:rsid w:val="002F503D"/>
    <w:rsid w:val="002F5E19"/>
    <w:rsid w:val="002F7C1C"/>
    <w:rsid w:val="003033FC"/>
    <w:rsid w:val="003041DE"/>
    <w:rsid w:val="0034236B"/>
    <w:rsid w:val="00344BAC"/>
    <w:rsid w:val="00365C85"/>
    <w:rsid w:val="003C1FD5"/>
    <w:rsid w:val="003C4CAF"/>
    <w:rsid w:val="003D1E9C"/>
    <w:rsid w:val="003D25FB"/>
    <w:rsid w:val="003D3A4D"/>
    <w:rsid w:val="003D5C9E"/>
    <w:rsid w:val="004144A8"/>
    <w:rsid w:val="00425995"/>
    <w:rsid w:val="00433E98"/>
    <w:rsid w:val="00441303"/>
    <w:rsid w:val="004470D6"/>
    <w:rsid w:val="004526EF"/>
    <w:rsid w:val="00463D22"/>
    <w:rsid w:val="00463FBF"/>
    <w:rsid w:val="0049365A"/>
    <w:rsid w:val="004A766E"/>
    <w:rsid w:val="004B3B59"/>
    <w:rsid w:val="004B5183"/>
    <w:rsid w:val="004B59D5"/>
    <w:rsid w:val="004C1A30"/>
    <w:rsid w:val="004D3A99"/>
    <w:rsid w:val="004E14CE"/>
    <w:rsid w:val="004E78CA"/>
    <w:rsid w:val="004F667B"/>
    <w:rsid w:val="005009C3"/>
    <w:rsid w:val="00500CEE"/>
    <w:rsid w:val="005011B0"/>
    <w:rsid w:val="00510567"/>
    <w:rsid w:val="00512B6E"/>
    <w:rsid w:val="00521A5A"/>
    <w:rsid w:val="00525223"/>
    <w:rsid w:val="00531436"/>
    <w:rsid w:val="00542B33"/>
    <w:rsid w:val="005500B1"/>
    <w:rsid w:val="0055235B"/>
    <w:rsid w:val="0056035B"/>
    <w:rsid w:val="00580DFC"/>
    <w:rsid w:val="00590668"/>
    <w:rsid w:val="00592E25"/>
    <w:rsid w:val="005A064E"/>
    <w:rsid w:val="005A06D9"/>
    <w:rsid w:val="005B0CA2"/>
    <w:rsid w:val="005B2F7B"/>
    <w:rsid w:val="005B7BDE"/>
    <w:rsid w:val="005C45F8"/>
    <w:rsid w:val="005D6332"/>
    <w:rsid w:val="005E4AAF"/>
    <w:rsid w:val="005E538F"/>
    <w:rsid w:val="00600E7A"/>
    <w:rsid w:val="00620F82"/>
    <w:rsid w:val="00627F19"/>
    <w:rsid w:val="00630477"/>
    <w:rsid w:val="0064618E"/>
    <w:rsid w:val="006605BF"/>
    <w:rsid w:val="00671451"/>
    <w:rsid w:val="00676E25"/>
    <w:rsid w:val="00693D57"/>
    <w:rsid w:val="00697234"/>
    <w:rsid w:val="006A4E23"/>
    <w:rsid w:val="006C1761"/>
    <w:rsid w:val="006C4939"/>
    <w:rsid w:val="006C74AF"/>
    <w:rsid w:val="006D0F80"/>
    <w:rsid w:val="006D209D"/>
    <w:rsid w:val="006D2DC1"/>
    <w:rsid w:val="006E2F04"/>
    <w:rsid w:val="00707966"/>
    <w:rsid w:val="00710C38"/>
    <w:rsid w:val="00731FF3"/>
    <w:rsid w:val="00740E3A"/>
    <w:rsid w:val="00751AB8"/>
    <w:rsid w:val="00753B20"/>
    <w:rsid w:val="00754008"/>
    <w:rsid w:val="00763C11"/>
    <w:rsid w:val="00764EFF"/>
    <w:rsid w:val="007801E2"/>
    <w:rsid w:val="00780486"/>
    <w:rsid w:val="00784ED1"/>
    <w:rsid w:val="00786AAD"/>
    <w:rsid w:val="00791F57"/>
    <w:rsid w:val="007923C4"/>
    <w:rsid w:val="0079601B"/>
    <w:rsid w:val="00796B6E"/>
    <w:rsid w:val="007978A2"/>
    <w:rsid w:val="007A3095"/>
    <w:rsid w:val="007B5D8A"/>
    <w:rsid w:val="007C2613"/>
    <w:rsid w:val="007D0212"/>
    <w:rsid w:val="007D1D95"/>
    <w:rsid w:val="007D24E3"/>
    <w:rsid w:val="007E2110"/>
    <w:rsid w:val="007E521D"/>
    <w:rsid w:val="007F5639"/>
    <w:rsid w:val="008067E6"/>
    <w:rsid w:val="0080727F"/>
    <w:rsid w:val="00807298"/>
    <w:rsid w:val="008074BB"/>
    <w:rsid w:val="008132F0"/>
    <w:rsid w:val="00813CD2"/>
    <w:rsid w:val="008201E9"/>
    <w:rsid w:val="0084522A"/>
    <w:rsid w:val="00851125"/>
    <w:rsid w:val="00871AFC"/>
    <w:rsid w:val="00873F5A"/>
    <w:rsid w:val="00880AED"/>
    <w:rsid w:val="008B09DA"/>
    <w:rsid w:val="008C47B2"/>
    <w:rsid w:val="008C6A1E"/>
    <w:rsid w:val="008D6DBD"/>
    <w:rsid w:val="008E575E"/>
    <w:rsid w:val="008E5841"/>
    <w:rsid w:val="00913C8E"/>
    <w:rsid w:val="009227A0"/>
    <w:rsid w:val="00924754"/>
    <w:rsid w:val="00934478"/>
    <w:rsid w:val="009373B2"/>
    <w:rsid w:val="00937E9E"/>
    <w:rsid w:val="00970818"/>
    <w:rsid w:val="0098190F"/>
    <w:rsid w:val="009866E1"/>
    <w:rsid w:val="0098747E"/>
    <w:rsid w:val="00990F9D"/>
    <w:rsid w:val="00993B73"/>
    <w:rsid w:val="009948DA"/>
    <w:rsid w:val="0099558F"/>
    <w:rsid w:val="009B353D"/>
    <w:rsid w:val="009B4C26"/>
    <w:rsid w:val="009B6856"/>
    <w:rsid w:val="009B7F80"/>
    <w:rsid w:val="009C0FB6"/>
    <w:rsid w:val="009C14C9"/>
    <w:rsid w:val="009D0C99"/>
    <w:rsid w:val="009D24D0"/>
    <w:rsid w:val="009E09B2"/>
    <w:rsid w:val="009E7CDE"/>
    <w:rsid w:val="009F1A2E"/>
    <w:rsid w:val="009F7738"/>
    <w:rsid w:val="00A02271"/>
    <w:rsid w:val="00A22B27"/>
    <w:rsid w:val="00A279AA"/>
    <w:rsid w:val="00A37154"/>
    <w:rsid w:val="00A403D1"/>
    <w:rsid w:val="00A40C22"/>
    <w:rsid w:val="00A4254E"/>
    <w:rsid w:val="00A44477"/>
    <w:rsid w:val="00A47912"/>
    <w:rsid w:val="00A5006A"/>
    <w:rsid w:val="00A54367"/>
    <w:rsid w:val="00A552D0"/>
    <w:rsid w:val="00A71A4C"/>
    <w:rsid w:val="00A83B1A"/>
    <w:rsid w:val="00A85B48"/>
    <w:rsid w:val="00A92FF3"/>
    <w:rsid w:val="00A95EF7"/>
    <w:rsid w:val="00AA402D"/>
    <w:rsid w:val="00AB0854"/>
    <w:rsid w:val="00AB2D48"/>
    <w:rsid w:val="00AB4242"/>
    <w:rsid w:val="00AB4CC7"/>
    <w:rsid w:val="00AC3C40"/>
    <w:rsid w:val="00AD2568"/>
    <w:rsid w:val="00AE3894"/>
    <w:rsid w:val="00AF79FA"/>
    <w:rsid w:val="00B014A5"/>
    <w:rsid w:val="00B02132"/>
    <w:rsid w:val="00B03B4E"/>
    <w:rsid w:val="00B05333"/>
    <w:rsid w:val="00B12BEA"/>
    <w:rsid w:val="00B17213"/>
    <w:rsid w:val="00B24538"/>
    <w:rsid w:val="00B35C9D"/>
    <w:rsid w:val="00B36EFD"/>
    <w:rsid w:val="00B51433"/>
    <w:rsid w:val="00B646CE"/>
    <w:rsid w:val="00B651C8"/>
    <w:rsid w:val="00B66598"/>
    <w:rsid w:val="00B75ADD"/>
    <w:rsid w:val="00B77985"/>
    <w:rsid w:val="00B84552"/>
    <w:rsid w:val="00B96048"/>
    <w:rsid w:val="00B9614E"/>
    <w:rsid w:val="00BA55AF"/>
    <w:rsid w:val="00BB5D84"/>
    <w:rsid w:val="00BC17E2"/>
    <w:rsid w:val="00BC2A5C"/>
    <w:rsid w:val="00BD2D8C"/>
    <w:rsid w:val="00BD667C"/>
    <w:rsid w:val="00BE41F0"/>
    <w:rsid w:val="00BF1E1D"/>
    <w:rsid w:val="00BF7AC0"/>
    <w:rsid w:val="00C046FA"/>
    <w:rsid w:val="00C07D67"/>
    <w:rsid w:val="00C15F90"/>
    <w:rsid w:val="00C355E9"/>
    <w:rsid w:val="00C36B23"/>
    <w:rsid w:val="00C36BBD"/>
    <w:rsid w:val="00C4035F"/>
    <w:rsid w:val="00C4592A"/>
    <w:rsid w:val="00C46811"/>
    <w:rsid w:val="00C525CA"/>
    <w:rsid w:val="00C8338C"/>
    <w:rsid w:val="00C835AD"/>
    <w:rsid w:val="00C8564D"/>
    <w:rsid w:val="00C87202"/>
    <w:rsid w:val="00C951D1"/>
    <w:rsid w:val="00C951E0"/>
    <w:rsid w:val="00CA0099"/>
    <w:rsid w:val="00CB216E"/>
    <w:rsid w:val="00CB3F36"/>
    <w:rsid w:val="00CC7ED0"/>
    <w:rsid w:val="00CD3715"/>
    <w:rsid w:val="00CF2E79"/>
    <w:rsid w:val="00CF666E"/>
    <w:rsid w:val="00D27551"/>
    <w:rsid w:val="00D27F9B"/>
    <w:rsid w:val="00D33B35"/>
    <w:rsid w:val="00D359B6"/>
    <w:rsid w:val="00D450F7"/>
    <w:rsid w:val="00D51FA2"/>
    <w:rsid w:val="00D57525"/>
    <w:rsid w:val="00D60AD2"/>
    <w:rsid w:val="00D63BAF"/>
    <w:rsid w:val="00D65791"/>
    <w:rsid w:val="00D71E59"/>
    <w:rsid w:val="00D7498E"/>
    <w:rsid w:val="00D77BB7"/>
    <w:rsid w:val="00D873AE"/>
    <w:rsid w:val="00DA0FB8"/>
    <w:rsid w:val="00DB1032"/>
    <w:rsid w:val="00DC1998"/>
    <w:rsid w:val="00DC1E2F"/>
    <w:rsid w:val="00DD0B8C"/>
    <w:rsid w:val="00DE2D8D"/>
    <w:rsid w:val="00DE6511"/>
    <w:rsid w:val="00DF1F6B"/>
    <w:rsid w:val="00DF2544"/>
    <w:rsid w:val="00DF6E04"/>
    <w:rsid w:val="00E1368A"/>
    <w:rsid w:val="00E17448"/>
    <w:rsid w:val="00E177A4"/>
    <w:rsid w:val="00E228AB"/>
    <w:rsid w:val="00E308A2"/>
    <w:rsid w:val="00E36878"/>
    <w:rsid w:val="00E43931"/>
    <w:rsid w:val="00E53184"/>
    <w:rsid w:val="00E553F4"/>
    <w:rsid w:val="00E84E69"/>
    <w:rsid w:val="00E926C0"/>
    <w:rsid w:val="00E94B7A"/>
    <w:rsid w:val="00E95CCF"/>
    <w:rsid w:val="00EA48C7"/>
    <w:rsid w:val="00EB389B"/>
    <w:rsid w:val="00EC2255"/>
    <w:rsid w:val="00EC2F74"/>
    <w:rsid w:val="00EC61BD"/>
    <w:rsid w:val="00EF36DD"/>
    <w:rsid w:val="00EF4ACD"/>
    <w:rsid w:val="00EF7634"/>
    <w:rsid w:val="00F00B2F"/>
    <w:rsid w:val="00F029BB"/>
    <w:rsid w:val="00F07F94"/>
    <w:rsid w:val="00F120D7"/>
    <w:rsid w:val="00F46345"/>
    <w:rsid w:val="00F561B0"/>
    <w:rsid w:val="00F578F7"/>
    <w:rsid w:val="00F6663E"/>
    <w:rsid w:val="00F71A50"/>
    <w:rsid w:val="00F82FD5"/>
    <w:rsid w:val="00F83B7F"/>
    <w:rsid w:val="00FA3ABC"/>
    <w:rsid w:val="00FA66A6"/>
    <w:rsid w:val="00FA707D"/>
    <w:rsid w:val="00FB22A7"/>
    <w:rsid w:val="00FC14C3"/>
    <w:rsid w:val="00FC3186"/>
    <w:rsid w:val="00FD1291"/>
    <w:rsid w:val="00FD2F7B"/>
    <w:rsid w:val="00FD3F44"/>
    <w:rsid w:val="00FD5E24"/>
    <w:rsid w:val="00FE0CC1"/>
    <w:rsid w:val="00FE23C6"/>
    <w:rsid w:val="00FE4BD5"/>
    <w:rsid w:val="00FE7965"/>
    <w:rsid w:val="00FF0072"/>
    <w:rsid w:val="00FF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D70573"/>
  <w15:docId w15:val="{45EAE647-886E-43C0-9719-0DB323EB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4C26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nhideWhenUsed/>
    <w:rsid w:val="009B4C26"/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9B4C2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aliases w:val="normalny tekst,Normal,Akapit z listą3,Akapit z listą31,Wypunktowanie,Normal2,Asia 2  Akapit z listą,tekst normalny,Obiekt,List Paragraph1"/>
    <w:basedOn w:val="Normalny"/>
    <w:link w:val="AkapitzlistZnak"/>
    <w:uiPriority w:val="34"/>
    <w:qFormat/>
    <w:rsid w:val="009B4C26"/>
    <w:pPr>
      <w:ind w:left="720"/>
      <w:contextualSpacing/>
      <w:jc w:val="both"/>
    </w:pPr>
    <w:rPr>
      <w:lang w:eastAsia="pl-PL"/>
    </w:rPr>
  </w:style>
  <w:style w:type="character" w:customStyle="1" w:styleId="TekstpodstawowyZnak">
    <w:name w:val="Tekst podstawowy Znak"/>
    <w:aliases w:val="a2 Znak,Znak Znak Znak,Znak Znak1"/>
    <w:link w:val="Tekstpodstawowy"/>
    <w:semiHidden/>
    <w:locked/>
    <w:rsid w:val="00CB3F36"/>
    <w:rPr>
      <w:rFonts w:ascii="Arial" w:eastAsia="Times New Roman" w:hAnsi="Arial" w:cs="Arial"/>
      <w:sz w:val="24"/>
    </w:rPr>
  </w:style>
  <w:style w:type="paragraph" w:styleId="Tekstpodstawowy">
    <w:name w:val="Body Text"/>
    <w:aliases w:val="a2,Znak Znak,Znak"/>
    <w:basedOn w:val="Normalny"/>
    <w:link w:val="TekstpodstawowyZnak"/>
    <w:semiHidden/>
    <w:unhideWhenUsed/>
    <w:rsid w:val="00CB3F36"/>
    <w:pPr>
      <w:jc w:val="both"/>
    </w:pPr>
    <w:rPr>
      <w:rFonts w:ascii="Arial" w:hAnsi="Arial" w:cs="Arial"/>
      <w:szCs w:val="22"/>
    </w:rPr>
  </w:style>
  <w:style w:type="character" w:customStyle="1" w:styleId="TekstpodstawowyZnak1">
    <w:name w:val="Tekst podstawowy Znak1"/>
    <w:uiPriority w:val="99"/>
    <w:semiHidden/>
    <w:rsid w:val="00CB3F36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D27F9B"/>
    <w:pPr>
      <w:jc w:val="center"/>
    </w:pPr>
    <w:rPr>
      <w:sz w:val="28"/>
      <w:lang w:eastAsia="pl-PL"/>
    </w:rPr>
  </w:style>
  <w:style w:type="character" w:customStyle="1" w:styleId="TytuZnak">
    <w:name w:val="Tytuł Znak"/>
    <w:link w:val="Tytu"/>
    <w:rsid w:val="00D27F9B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rozdzia">
    <w:name w:val="rozdział"/>
    <w:basedOn w:val="Normalny"/>
    <w:autoRedefine/>
    <w:rsid w:val="00D27F9B"/>
    <w:pPr>
      <w:spacing w:line="276" w:lineRule="auto"/>
      <w:jc w:val="center"/>
    </w:pPr>
    <w:rPr>
      <w:rFonts w:ascii="Verdana" w:hAnsi="Verdana"/>
      <w:b/>
      <w:color w:val="000000"/>
      <w:spacing w:val="4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27F9B"/>
    <w:pPr>
      <w:spacing w:after="120" w:line="276" w:lineRule="auto"/>
    </w:pPr>
    <w:rPr>
      <w:rFonts w:ascii="Calibri" w:eastAsia="Calibri" w:hAnsi="Calibri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27F9B"/>
    <w:rPr>
      <w:rFonts w:ascii="Calibri" w:eastAsia="Calibri" w:hAnsi="Calibri"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1D7916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Tekstpodstawowy2Znak">
    <w:name w:val="Tekst podstawowy 2 Znak"/>
    <w:link w:val="Tekstpodstawowy2"/>
    <w:uiPriority w:val="99"/>
    <w:rsid w:val="001D791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F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0F82"/>
    <w:rPr>
      <w:rFonts w:ascii="Tahoma" w:eastAsia="Times New Roman" w:hAnsi="Tahoma" w:cs="Tahoma"/>
      <w:sz w:val="16"/>
      <w:szCs w:val="16"/>
    </w:rPr>
  </w:style>
  <w:style w:type="character" w:customStyle="1" w:styleId="dane1">
    <w:name w:val="dane1"/>
    <w:rsid w:val="00DC1E2F"/>
    <w:rPr>
      <w:color w:val="0000CD"/>
    </w:rPr>
  </w:style>
  <w:style w:type="character" w:styleId="Odwoaniedokomentarza">
    <w:name w:val="annotation reference"/>
    <w:uiPriority w:val="99"/>
    <w:semiHidden/>
    <w:unhideWhenUsed/>
    <w:rsid w:val="00521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1A5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1A5A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1A5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1A5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ezodstpw">
    <w:name w:val="No Spacing"/>
    <w:basedOn w:val="Normalny"/>
    <w:uiPriority w:val="1"/>
    <w:qFormat/>
    <w:rsid w:val="00764EFF"/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,Obiekt Znak,List Paragraph1 Znak"/>
    <w:link w:val="Akapitzlist"/>
    <w:uiPriority w:val="34"/>
    <w:qFormat/>
    <w:locked/>
    <w:rsid w:val="00580DFC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2711EB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Akapitzlist1">
    <w:name w:val="Akapit z listą1"/>
    <w:basedOn w:val="Normalny"/>
    <w:qFormat/>
    <w:rsid w:val="008067E6"/>
    <w:pPr>
      <w:suppressAutoHyphens/>
      <w:ind w:left="720"/>
    </w:pPr>
    <w:rPr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105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0567"/>
    <w:rPr>
      <w:rFonts w:ascii="Times New Roman" w:eastAsia="Times New Roman" w:hAnsi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105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0567"/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2574</Words>
  <Characters>15446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Rutkowska Justyna</dc:creator>
  <cp:keywords/>
  <cp:lastModifiedBy>Celuch Ewelina</cp:lastModifiedBy>
  <cp:revision>7</cp:revision>
  <cp:lastPrinted>2022-07-18T06:06:00Z</cp:lastPrinted>
  <dcterms:created xsi:type="dcterms:W3CDTF">2022-10-10T10:59:00Z</dcterms:created>
  <dcterms:modified xsi:type="dcterms:W3CDTF">2022-10-17T13:25:00Z</dcterms:modified>
</cp:coreProperties>
</file>